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94B3D" w14:textId="7538F989" w:rsidR="0064357D" w:rsidRPr="00637B9A" w:rsidRDefault="00F73C91">
      <w:pPr>
        <w:rPr>
          <w:rFonts w:ascii="Times New Roman" w:hAnsi="Times New Roman" w:cs="Times New Roman"/>
          <w:b/>
          <w:sz w:val="24"/>
          <w:szCs w:val="24"/>
        </w:rPr>
      </w:pPr>
      <w:r w:rsidRPr="00637B9A">
        <w:rPr>
          <w:rFonts w:ascii="Times New Roman" w:hAnsi="Times New Roman" w:cs="Times New Roman"/>
          <w:b/>
          <w:sz w:val="24"/>
          <w:szCs w:val="24"/>
        </w:rPr>
        <w:t>Príloha č.</w:t>
      </w:r>
      <w:r w:rsidR="00F33A4D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B9A">
        <w:rPr>
          <w:rFonts w:ascii="Times New Roman" w:hAnsi="Times New Roman" w:cs="Times New Roman"/>
          <w:b/>
          <w:sz w:val="24"/>
          <w:szCs w:val="24"/>
        </w:rPr>
        <w:t>1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 xml:space="preserve"> MP č.</w:t>
      </w:r>
      <w:r w:rsidR="00650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>22</w:t>
      </w:r>
      <w:r w:rsidR="00BB4A66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B9A">
        <w:rPr>
          <w:rFonts w:ascii="Times New Roman" w:hAnsi="Times New Roman" w:cs="Times New Roman"/>
          <w:b/>
          <w:sz w:val="24"/>
          <w:szCs w:val="24"/>
        </w:rPr>
        <w:t xml:space="preserve">– Prehľad neštandardizovaných </w:t>
      </w:r>
      <w:ins w:id="0" w:author="Šimková Kristína" w:date="2019-01-09T09:50:00Z">
        <w:r w:rsidR="00B50C8E">
          <w:rPr>
            <w:rFonts w:ascii="Times New Roman" w:hAnsi="Times New Roman" w:cs="Times New Roman"/>
            <w:b/>
            <w:sz w:val="24"/>
            <w:szCs w:val="24"/>
          </w:rPr>
          <w:t xml:space="preserve">pracovných </w:t>
        </w:r>
      </w:ins>
      <w:bookmarkStart w:id="1" w:name="_GoBack"/>
      <w:bookmarkEnd w:id="1"/>
      <w:r w:rsidRPr="00637B9A">
        <w:rPr>
          <w:rFonts w:ascii="Times New Roman" w:hAnsi="Times New Roman" w:cs="Times New Roman"/>
          <w:b/>
          <w:sz w:val="24"/>
          <w:szCs w:val="24"/>
        </w:rPr>
        <w:t>pozícií AK EŠI</w:t>
      </w:r>
      <w:r w:rsidR="003B2328" w:rsidRPr="00637B9A">
        <w:rPr>
          <w:rFonts w:ascii="Times New Roman" w:hAnsi="Times New Roman" w:cs="Times New Roman"/>
          <w:b/>
          <w:sz w:val="24"/>
          <w:szCs w:val="24"/>
        </w:rPr>
        <w:t>F</w:t>
      </w:r>
    </w:p>
    <w:tbl>
      <w:tblPr>
        <w:tblStyle w:val="Mriekatabuky"/>
        <w:tblW w:w="9356" w:type="dxa"/>
        <w:tblInd w:w="-176" w:type="dxa"/>
        <w:tblLayout w:type="fixed"/>
        <w:tblLook w:val="04A0" w:firstRow="1" w:lastRow="0" w:firstColumn="1" w:lastColumn="0" w:noHBand="0" w:noVBand="1"/>
        <w:tblPrChange w:id="2" w:author="UV SR" w:date="2019-01-08T14:19:00Z">
          <w:tblPr>
            <w:tblStyle w:val="Mriekatabuky"/>
            <w:tblW w:w="8790" w:type="dxa"/>
            <w:tblInd w:w="-176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560"/>
        <w:gridCol w:w="992"/>
        <w:gridCol w:w="2127"/>
        <w:gridCol w:w="4677"/>
        <w:tblGridChange w:id="3">
          <w:tblGrid>
            <w:gridCol w:w="528"/>
            <w:gridCol w:w="1032"/>
            <w:gridCol w:w="528"/>
            <w:gridCol w:w="464"/>
            <w:gridCol w:w="528"/>
            <w:gridCol w:w="1599"/>
            <w:gridCol w:w="528"/>
            <w:gridCol w:w="4111"/>
            <w:gridCol w:w="38"/>
          </w:tblGrid>
        </w:tblGridChange>
      </w:tblGrid>
      <w:tr w:rsidR="00F73C91" w:rsidRPr="00650F8B" w14:paraId="55B2E998" w14:textId="77777777" w:rsidTr="00971AD1">
        <w:trPr>
          <w:trPrChange w:id="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shd w:val="clear" w:color="auto" w:fill="C4BC96" w:themeFill="background2" w:themeFillShade="BF"/>
            <w:tcPrChange w:id="5" w:author="UV SR" w:date="2019-01-08T14:19:00Z">
              <w:tcPr>
                <w:tcW w:w="1560" w:type="dxa"/>
                <w:gridSpan w:val="2"/>
                <w:shd w:val="clear" w:color="auto" w:fill="C4BC96" w:themeFill="background2" w:themeFillShade="BF"/>
              </w:tcPr>
            </w:tcPrChange>
          </w:tcPr>
          <w:p w14:paraId="59A820E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subjektu</w:t>
            </w:r>
          </w:p>
        </w:tc>
        <w:tc>
          <w:tcPr>
            <w:tcW w:w="992" w:type="dxa"/>
            <w:shd w:val="clear" w:color="auto" w:fill="C4BC96" w:themeFill="background2" w:themeFillShade="BF"/>
            <w:tcPrChange w:id="6" w:author="UV SR" w:date="2019-01-08T14:19:00Z">
              <w:tcPr>
                <w:tcW w:w="992" w:type="dxa"/>
                <w:gridSpan w:val="2"/>
                <w:shd w:val="clear" w:color="auto" w:fill="C4BC96" w:themeFill="background2" w:themeFillShade="BF"/>
              </w:tcPr>
            </w:tcPrChange>
          </w:tcPr>
          <w:p w14:paraId="22030B2C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Skratka </w:t>
            </w:r>
          </w:p>
        </w:tc>
        <w:tc>
          <w:tcPr>
            <w:tcW w:w="2127" w:type="dxa"/>
            <w:shd w:val="clear" w:color="auto" w:fill="C4BC96" w:themeFill="background2" w:themeFillShade="BF"/>
            <w:tcPrChange w:id="7" w:author="UV SR" w:date="2019-01-08T14:19:00Z">
              <w:tcPr>
                <w:tcW w:w="2127" w:type="dxa"/>
                <w:gridSpan w:val="2"/>
                <w:shd w:val="clear" w:color="auto" w:fill="C4BC96" w:themeFill="background2" w:themeFillShade="BF"/>
              </w:tcPr>
            </w:tcPrChange>
          </w:tcPr>
          <w:p w14:paraId="69D06056" w14:textId="77777777" w:rsidR="00F73C91" w:rsidRPr="00637B9A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677" w:type="dxa"/>
            <w:shd w:val="clear" w:color="auto" w:fill="C4BC96" w:themeFill="background2" w:themeFillShade="BF"/>
            <w:tcPrChange w:id="8" w:author="UV SR" w:date="2019-01-08T14:19:00Z">
              <w:tcPr>
                <w:tcW w:w="4111" w:type="dxa"/>
                <w:shd w:val="clear" w:color="auto" w:fill="C4BC96" w:themeFill="background2" w:themeFillShade="BF"/>
              </w:tcPr>
            </w:tcPrChange>
          </w:tcPr>
          <w:p w14:paraId="7A0CBCC6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28112D" w:rsidRPr="00650F8B" w14:paraId="1485A7E0" w14:textId="77777777" w:rsidTr="00971AD1">
        <w:trPr>
          <w:trPrChange w:id="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vAlign w:val="center"/>
            <w:tcPrChange w:id="10" w:author="UV SR" w:date="2019-01-08T14:19:00Z">
              <w:tcPr>
                <w:tcW w:w="1560" w:type="dxa"/>
                <w:gridSpan w:val="2"/>
                <w:vMerge w:val="restart"/>
                <w:vAlign w:val="center"/>
              </w:tcPr>
            </w:tcPrChange>
          </w:tcPr>
          <w:p w14:paraId="0430E3ED" w14:textId="72334319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Úrad podpredsedu vlády </w:t>
            </w:r>
            <w:ins w:id="11" w:author="UV SR" w:date="2019-01-08T14:19:00Z">
              <w:r w:rsidR="00A97EFB">
                <w:rPr>
                  <w:rFonts w:ascii="Times New Roman" w:eastAsia="Times New Roman" w:hAnsi="Times New Roman" w:cs="Times New Roman"/>
                  <w:b/>
                  <w:noProof/>
                  <w:sz w:val="20"/>
                  <w:szCs w:val="20"/>
                  <w:lang w:eastAsia="sk-SK"/>
                </w:rPr>
                <w:t xml:space="preserve">SR </w:t>
              </w:r>
            </w:ins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pre investície a informatizáciu </w:t>
            </w:r>
          </w:p>
          <w:p w14:paraId="457A91BD" w14:textId="49AD3909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 w:val="restart"/>
            <w:vAlign w:val="center"/>
            <w:tcPrChange w:id="12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62A4ABA6" w14:textId="1571D95A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ÚPPVII (útvary plniace úlohy CKO)</w:t>
            </w:r>
          </w:p>
          <w:p w14:paraId="7A8F1AA6" w14:textId="4BAC0552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13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5EFE46D1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677" w:type="dxa"/>
            <w:shd w:val="clear" w:color="auto" w:fill="auto"/>
            <w:tcPrChange w:id="1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BEFAB26" w14:textId="4C5E17DC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ins w:id="15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CKO</w:t>
              </w:r>
            </w:ins>
          </w:p>
        </w:tc>
      </w:tr>
      <w:tr w:rsidR="0028112D" w:rsidRPr="00650F8B" w14:paraId="70CA7038" w14:textId="77777777" w:rsidTr="00971AD1">
        <w:trPr>
          <w:trPrChange w:id="1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221EAFF2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BB10B78" w14:textId="61F22913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211E153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2FDE1C0" w14:textId="3A6418D3" w:rsidR="0028112D" w:rsidRPr="00637B9A" w:rsidRDefault="0028112D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</w:t>
            </w:r>
            <w:ins w:id="21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sekcie CKO</w:t>
              </w:r>
            </w:ins>
          </w:p>
        </w:tc>
      </w:tr>
      <w:tr w:rsidR="0028112D" w:rsidRPr="00650F8B" w14:paraId="42FD0A49" w14:textId="77777777" w:rsidTr="00971AD1">
        <w:trPr>
          <w:trPrChange w:id="2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D5E33B3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ECC19CA" w14:textId="6EE409F0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2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670617A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677" w:type="dxa"/>
            <w:shd w:val="clear" w:color="auto" w:fill="auto"/>
            <w:tcPrChange w:id="2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FC711A6" w14:textId="2A057B75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</w:t>
            </w:r>
            <w:ins w:id="27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monitorovania a hodnotenia</w:t>
              </w:r>
            </w:ins>
          </w:p>
        </w:tc>
      </w:tr>
      <w:tr w:rsidR="0028112D" w:rsidRPr="00650F8B" w14:paraId="40737D98" w14:textId="77777777" w:rsidTr="00971AD1">
        <w:trPr>
          <w:trPrChange w:id="28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9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9D8027A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0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9A758A5" w14:textId="10BB3B20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1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400966D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2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597826E" w14:textId="3845D887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33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Asistent hlavného manažéra</w:delText>
              </w:r>
            </w:del>
            <w:ins w:id="34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Organizačný zamestnanec - odboru</w:t>
              </w:r>
            </w:ins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monitorovania a</w:t>
            </w:r>
            <w:del w:id="35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 </w:delText>
              </w:r>
            </w:del>
            <w:ins w:id="36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hodnotenia</w:t>
            </w:r>
            <w:del w:id="37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 a hlavného manažéra ITMS</w:delText>
              </w:r>
            </w:del>
          </w:p>
        </w:tc>
      </w:tr>
      <w:tr w:rsidR="0028112D" w:rsidRPr="00650F8B" w14:paraId="77371F86" w14:textId="77777777" w:rsidTr="00971AD1">
        <w:trPr>
          <w:trPrChange w:id="38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9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791D59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0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FD74A66" w14:textId="591D63F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1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14E115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2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AFBC166" w14:textId="75DCAA88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</w:t>
            </w:r>
            <w:ins w:id="43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monitorovania</w:t>
              </w:r>
            </w:ins>
          </w:p>
        </w:tc>
      </w:tr>
      <w:tr w:rsidR="0028112D" w:rsidRPr="00650F8B" w14:paraId="3B1C00D5" w14:textId="77777777" w:rsidTr="00971AD1">
        <w:trPr>
          <w:trPrChange w:id="4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45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CD59761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86A180F" w14:textId="5EC9552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929CB3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8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3660008" w14:textId="44C7A9F8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</w:t>
            </w:r>
            <w:ins w:id="49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strategického monitorovania</w:t>
              </w:r>
            </w:ins>
          </w:p>
        </w:tc>
      </w:tr>
      <w:tr w:rsidR="0028112D" w:rsidRPr="00650F8B" w14:paraId="60FE77B4" w14:textId="77777777" w:rsidTr="00971AD1">
        <w:trPr>
          <w:trPrChange w:id="5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51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2653254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408CD39" w14:textId="79D61E3E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0B5E317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CD5CBF5" w14:textId="3751C9B2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-vedúci oddelenia</w:t>
            </w:r>
            <w:ins w:id="55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hodnotenia</w:t>
              </w:r>
            </w:ins>
          </w:p>
        </w:tc>
      </w:tr>
      <w:tr w:rsidR="0028112D" w:rsidRPr="00650F8B" w14:paraId="03626193" w14:textId="77777777" w:rsidTr="00971AD1">
        <w:trPr>
          <w:trPrChange w:id="5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5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2DED67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2F2A32C" w14:textId="7DDA82F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16AA09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29F468E" w14:textId="09D8C9DB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28112D" w:rsidRPr="00650F8B" w14:paraId="63D34010" w14:textId="77777777" w:rsidTr="00971AD1">
        <w:trPr>
          <w:trPrChange w:id="6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6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A703629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5187D5F" w14:textId="7D08173B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78E74B6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F2043BC" w14:textId="5CC487DD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28112D" w:rsidRPr="00650F8B" w14:paraId="763B7AB4" w14:textId="77777777" w:rsidTr="00971AD1">
        <w:trPr>
          <w:trPrChange w:id="6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6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BC5C44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BF006C7" w14:textId="5ACED4C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240D69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7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C76021B" w14:textId="7A9CFF11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28112D" w:rsidRPr="00650F8B" w14:paraId="5AFE2103" w14:textId="77777777" w:rsidTr="00971AD1">
        <w:trPr>
          <w:trPrChange w:id="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7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324188E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CC28830" w14:textId="57ED3C0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74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3DEF75C0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677" w:type="dxa"/>
            <w:shd w:val="clear" w:color="auto" w:fill="auto"/>
            <w:tcPrChange w:id="7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6851833" w14:textId="662F9506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</w:t>
            </w:r>
            <w:ins w:id="76" w:author="UV SR" w:date="2019-01-08T14:19:00Z">
              <w:r w:rsidR="00A97EFB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politiky súdržnosti</w:t>
              </w:r>
            </w:ins>
          </w:p>
        </w:tc>
      </w:tr>
      <w:tr w:rsidR="0028112D" w:rsidRPr="00650F8B" w14:paraId="02ACD5B2" w14:textId="77777777" w:rsidTr="00971AD1">
        <w:trPr>
          <w:trPrChange w:id="7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7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D33D13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74EBFD8" w14:textId="0801EED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32271A6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8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B6EBF47" w14:textId="57E63148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-vedúci oddelenia</w:t>
            </w:r>
            <w:ins w:id="82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prípravy legislatívy politiky súdržnosti</w:t>
              </w:r>
            </w:ins>
          </w:p>
        </w:tc>
      </w:tr>
      <w:tr w:rsidR="0028112D" w:rsidRPr="00650F8B" w14:paraId="109C96F3" w14:textId="77777777" w:rsidTr="00971AD1">
        <w:trPr>
          <w:trPrChange w:id="8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84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2F339EC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01E2208" w14:textId="69A6E6D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F0C882A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87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ED08575" w14:textId="6A908550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</w:t>
            </w:r>
            <w:del w:id="88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prestratégiu</w:delText>
              </w:r>
            </w:del>
            <w:ins w:id="89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pre</w:t>
              </w:r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stratégiu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 -vedúci oddelenia</w:t>
            </w:r>
            <w:ins w:id="90" w:author="UV SR" w:date="2019-01-08T14:19:00Z">
              <w:r w:rsidR="00A97EF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stratégie politiky súdržnosti</w:t>
              </w:r>
            </w:ins>
          </w:p>
        </w:tc>
      </w:tr>
      <w:tr w:rsidR="0028112D" w:rsidRPr="00650F8B" w14:paraId="608D8FEE" w14:textId="77777777" w:rsidTr="00971AD1">
        <w:trPr>
          <w:trPrChange w:id="9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9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230151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5AE9068" w14:textId="78DD707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9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4E6BF7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9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34C48B1" w14:textId="4BEE8D72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28112D" w:rsidRPr="00650F8B" w14:paraId="46609C9A" w14:textId="77777777" w:rsidTr="00971AD1">
        <w:trPr>
          <w:trPrChange w:id="9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9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C3A6FB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5EE09C5" w14:textId="194A235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9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7F9996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0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D7E6E78" w14:textId="19B52D20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002D8D" w:rsidRPr="00650F8B" w14:paraId="48842DA0" w14:textId="77777777" w:rsidTr="00971AD1">
        <w:trPr>
          <w:ins w:id="101" w:author="UV SR" w:date="2019-01-08T14:19:00Z"/>
        </w:trPr>
        <w:tc>
          <w:tcPr>
            <w:tcW w:w="1560" w:type="dxa"/>
            <w:vMerge/>
            <w:vAlign w:val="center"/>
          </w:tcPr>
          <w:p w14:paraId="401B4F1B" w14:textId="77777777" w:rsidR="00002D8D" w:rsidRPr="00637B9A" w:rsidRDefault="00002D8D" w:rsidP="00F73C91">
            <w:pPr>
              <w:ind w:right="565"/>
              <w:jc w:val="center"/>
              <w:rPr>
                <w:ins w:id="102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2B6A11D" w14:textId="77777777" w:rsidR="00002D8D" w:rsidRPr="00637B9A" w:rsidRDefault="00002D8D" w:rsidP="00F73C91">
            <w:pPr>
              <w:ind w:right="565"/>
              <w:jc w:val="center"/>
              <w:rPr>
                <w:ins w:id="103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634FBB5C" w14:textId="4AF4E0EC" w:rsidR="00002D8D" w:rsidRPr="00637B9A" w:rsidRDefault="00002D8D" w:rsidP="00F73C91">
            <w:pPr>
              <w:rPr>
                <w:ins w:id="104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ins w:id="105" w:author="UV SR" w:date="2019-01-08T14:19:00Z"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Odbor prierezových priorít</w:t>
              </w:r>
            </w:ins>
          </w:p>
        </w:tc>
        <w:tc>
          <w:tcPr>
            <w:tcW w:w="4677" w:type="dxa"/>
            <w:shd w:val="clear" w:color="auto" w:fill="auto"/>
          </w:tcPr>
          <w:p w14:paraId="04D3B2EF" w14:textId="512A96E0" w:rsidR="00002D8D" w:rsidRPr="00637B9A" w:rsidRDefault="00002D8D" w:rsidP="00D66A81">
            <w:pPr>
              <w:ind w:right="33"/>
              <w:rPr>
                <w:ins w:id="106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107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programovania politiky súdržnosti (pre prípravu legislatívy) organizačne začlenený do odboru prierezových priorít</w:t>
              </w:r>
            </w:ins>
          </w:p>
        </w:tc>
      </w:tr>
      <w:tr w:rsidR="0028112D" w:rsidRPr="00650F8B" w14:paraId="5792F58C" w14:textId="77777777" w:rsidTr="00971AD1">
        <w:trPr>
          <w:trPrChange w:id="108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09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0013F928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10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6EDB45D" w14:textId="08FD7F9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111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282D1E0A" w14:textId="455738D6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metodiky a koordinácie </w:t>
            </w:r>
            <w:del w:id="112" w:author="UV SR" w:date="2019-01-08T14:19:00Z">
              <w:r w:rsidRPr="00637B9A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 xml:space="preserve">projektov </w:delText>
              </w:r>
            </w:del>
            <w:ins w:id="113" w:author="UV SR" w:date="2019-01-08T14:19:00Z">
              <w:r w:rsidR="00CB04B0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subjektov</w:t>
              </w:r>
            </w:ins>
          </w:p>
          <w:p w14:paraId="65E63FB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1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D26763E" w14:textId="5944D3DC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programovania 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-</w:t>
            </w:r>
            <w:ins w:id="115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</w:t>
            </w:r>
            <w:ins w:id="116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odboru metodiky a koordinácie subjektov</w:t>
              </w:r>
            </w:ins>
          </w:p>
        </w:tc>
      </w:tr>
      <w:tr w:rsidR="0028112D" w:rsidRPr="00650F8B" w14:paraId="4218C01A" w14:textId="77777777" w:rsidTr="00971AD1">
        <w:trPr>
          <w:trPrChange w:id="11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1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93A3484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1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C5A5598" w14:textId="63FE98D6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2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0925CB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2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9FCCB87" w14:textId="3E2C3D5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122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Asistent riaditeľa</w:delText>
              </w:r>
            </w:del>
            <w:ins w:id="123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Organizačný ref</w:t>
              </w:r>
              <w:r w:rsidR="00FE0A2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</w:t>
              </w:r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rent – odboru metodiky a koordinácie subjektov a odboru politiky súdržnosti</w:t>
              </w:r>
            </w:ins>
          </w:p>
        </w:tc>
      </w:tr>
      <w:tr w:rsidR="0028112D" w:rsidRPr="00650F8B" w14:paraId="3DE4111F" w14:textId="77777777" w:rsidTr="00971AD1">
        <w:trPr>
          <w:trPrChange w:id="12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25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D1544D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2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87ACC4B" w14:textId="19A86AC8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2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9FC47C3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28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E5A00F8" w14:textId="3BA0B68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programovania metodiky </w:t>
            </w:r>
            <w:ins w:id="129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– vedúci oddelenia metodiky</w:t>
              </w:r>
            </w:ins>
          </w:p>
        </w:tc>
      </w:tr>
      <w:tr w:rsidR="0028112D" w:rsidRPr="00650F8B" w14:paraId="2C5D86B1" w14:textId="77777777" w:rsidTr="00971AD1">
        <w:trPr>
          <w:trPrChange w:id="13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31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170A64B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3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F7CE349" w14:textId="791BFAC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3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5282B07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3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1079EA2" w14:textId="72C6F219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metodiky </w:t>
            </w:r>
          </w:p>
        </w:tc>
      </w:tr>
      <w:tr w:rsidR="0028112D" w:rsidRPr="00650F8B" w14:paraId="1C29A2DF" w14:textId="77777777" w:rsidTr="00971AD1">
        <w:trPr>
          <w:trPrChange w:id="13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36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F85BFCC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3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AC2FAD9" w14:textId="1540BC55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3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51E250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3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0807C34" w14:textId="0EC8CA9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programovania koordinácie subjektov </w:t>
            </w:r>
            <w:ins w:id="140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– vedúci oddelenia koordinácie subjektov</w:t>
              </w:r>
            </w:ins>
          </w:p>
        </w:tc>
      </w:tr>
      <w:tr w:rsidR="0028112D" w:rsidRPr="00650F8B" w14:paraId="55F18C6F" w14:textId="77777777" w:rsidTr="00971AD1">
        <w:trPr>
          <w:trPrChange w:id="14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4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C459A6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4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BACD8EE" w14:textId="416FE23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4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10AD1B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4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71D311B" w14:textId="75B651AF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koordinácie subjektov </w:t>
            </w:r>
          </w:p>
        </w:tc>
      </w:tr>
      <w:tr w:rsidR="0028112D" w:rsidRPr="00650F8B" w14:paraId="7C35F170" w14:textId="77777777" w:rsidTr="00971AD1">
        <w:trPr>
          <w:trPrChange w:id="14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4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16226B0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4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ACAA716" w14:textId="721E795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149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6B78AFB6" w14:textId="423AE789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del w:id="150" w:author="UV SR" w:date="2019-01-08T14:19:00Z">
              <w:r w:rsidRPr="00637B9A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ITMS</w:delText>
              </w:r>
            </w:del>
            <w:ins w:id="151" w:author="UV SR" w:date="2019-01-08T14:19:00Z">
              <w:r w:rsidR="00CB04B0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riadenia IT projektov</w:t>
              </w:r>
            </w:ins>
          </w:p>
        </w:tc>
        <w:tc>
          <w:tcPr>
            <w:tcW w:w="4677" w:type="dxa"/>
            <w:shd w:val="clear" w:color="auto" w:fill="auto"/>
            <w:tcPrChange w:id="152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FF9C637" w14:textId="0CE28FB0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ITMS – riaditeľ odboru</w:t>
            </w:r>
            <w:ins w:id="153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riadenia IT projektov</w:t>
              </w:r>
            </w:ins>
          </w:p>
        </w:tc>
      </w:tr>
      <w:tr w:rsidR="0028112D" w:rsidRPr="00650F8B" w14:paraId="68531A45" w14:textId="77777777" w:rsidTr="00971AD1">
        <w:trPr>
          <w:trPrChange w:id="15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55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F5F9D3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5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568A6A6" w14:textId="26EFFA3C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5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ACDF14B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58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9AE8C8E" w14:textId="3DFE1303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vývoja ITMS</w:t>
            </w:r>
            <w:ins w:id="159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vedúci oddelenia vývoja ITMS</w:t>
              </w:r>
            </w:ins>
          </w:p>
        </w:tc>
      </w:tr>
      <w:tr w:rsidR="0028112D" w:rsidRPr="00650F8B" w14:paraId="332D3DE5" w14:textId="77777777" w:rsidTr="00971AD1">
        <w:trPr>
          <w:trPrChange w:id="16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61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6C38C7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6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14F405D" w14:textId="31D86C6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6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864F4C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6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40FF4C0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vývoja ITMS</w:t>
            </w:r>
          </w:p>
        </w:tc>
      </w:tr>
      <w:tr w:rsidR="0028112D" w:rsidRPr="00650F8B" w14:paraId="452C8EE9" w14:textId="77777777" w:rsidTr="00971AD1">
        <w:trPr>
          <w:trPrChange w:id="16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66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77F832F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6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306A9BF" w14:textId="1E36CDB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6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1AAB62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6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D1A4DEF" w14:textId="740C39B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podporných čínností ITMS</w:t>
            </w:r>
            <w:ins w:id="170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vedúci oddelenia podporných činností ITMS</w:t>
              </w:r>
            </w:ins>
          </w:p>
        </w:tc>
      </w:tr>
      <w:tr w:rsidR="0028112D" w:rsidRPr="00650F8B" w14:paraId="61977996" w14:textId="77777777" w:rsidTr="00971AD1">
        <w:trPr>
          <w:trPrChange w:id="1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7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DAC835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7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9CD17EC" w14:textId="4DD9F58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7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C1B9101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7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89685CB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podporných čínností ITMS</w:t>
            </w:r>
          </w:p>
        </w:tc>
      </w:tr>
      <w:tr w:rsidR="0028112D" w:rsidRPr="00650F8B" w14:paraId="06A840F4" w14:textId="77777777" w:rsidTr="00971AD1">
        <w:trPr>
          <w:trPrChange w:id="17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7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149233E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7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37E72F5" w14:textId="14A03620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7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50D1E0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8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347056E" w14:textId="5613C79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koordinácie pre správu a prevádzku ITMS</w:t>
            </w:r>
            <w:ins w:id="181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vedúci oddelenia koordinácie pre správu a prevádzku ITMS</w:t>
              </w:r>
            </w:ins>
          </w:p>
        </w:tc>
      </w:tr>
      <w:tr w:rsidR="0028112D" w:rsidRPr="00650F8B" w14:paraId="7FD556DC" w14:textId="77777777" w:rsidTr="00971AD1">
        <w:trPr>
          <w:trPrChange w:id="18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8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0443B3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8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E71B8AB" w14:textId="2BD9093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8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BC67C84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8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8A3D2A8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pre správu a prevádzku ITMS</w:t>
            </w:r>
          </w:p>
        </w:tc>
      </w:tr>
      <w:tr w:rsidR="0028112D" w:rsidRPr="00650F8B" w14:paraId="1A5B2061" w14:textId="77777777" w:rsidTr="00971AD1">
        <w:trPr>
          <w:trPrChange w:id="18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8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C783D6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8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867C65E" w14:textId="62449796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190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2031D7E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677" w:type="dxa"/>
            <w:shd w:val="clear" w:color="auto" w:fill="auto"/>
            <w:tcPrChange w:id="19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3352F0F" w14:textId="714E4E6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</w:t>
            </w:r>
            <w:ins w:id="192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</w:t>
            </w:r>
            <w:ins w:id="193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riadenia programov</w:t>
              </w:r>
            </w:ins>
          </w:p>
        </w:tc>
      </w:tr>
      <w:tr w:rsidR="0028112D" w:rsidRPr="00650F8B" w14:paraId="2512BF64" w14:textId="77777777" w:rsidTr="00971AD1">
        <w:trPr>
          <w:trPrChange w:id="19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195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E5A1E2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19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697305C" w14:textId="37EC4685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19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12718C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198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3EF7971" w14:textId="68D148EF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199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riadiaci</w:delText>
              </w:r>
            </w:del>
            <w:ins w:id="200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iadiaci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 manažér hodnotenia zámerov a výziev-vedúci oddelenia</w:t>
            </w:r>
            <w:ins w:id="201" w:author="UV SR" w:date="2019-01-08T14:19:00Z">
              <w:r w:rsidR="00CB04B0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hodnotenia zámerov a výziev</w:t>
              </w:r>
            </w:ins>
          </w:p>
        </w:tc>
      </w:tr>
      <w:tr w:rsidR="0028112D" w:rsidRPr="00650F8B" w14:paraId="063F22AC" w14:textId="77777777" w:rsidTr="00971AD1">
        <w:trPr>
          <w:trPrChange w:id="20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0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601A38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0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8110AEB" w14:textId="21F2ADC8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0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0DC9E6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0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AB4D43D" w14:textId="792D1B4B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28112D" w:rsidRPr="00650F8B" w14:paraId="1BF39996" w14:textId="77777777" w:rsidTr="00971AD1">
        <w:trPr>
          <w:trPrChange w:id="20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0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539B57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0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FB65714" w14:textId="1B31814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1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13747E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1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0CE0DC9" w14:textId="3FE7F4AE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212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riadiaci</w:delText>
              </w:r>
            </w:del>
            <w:ins w:id="213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iadiaci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manažér krízového riadenia OP -vedúci oddelenia</w:t>
            </w:r>
            <w:ins w:id="214" w:author="UV SR" w:date="2019-01-08T14:19:00Z">
              <w:r w:rsidR="00CB04B0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krízového riadenia OP</w:t>
              </w:r>
            </w:ins>
          </w:p>
        </w:tc>
      </w:tr>
      <w:tr w:rsidR="0028112D" w:rsidRPr="00650F8B" w14:paraId="40F6E9E2" w14:textId="77777777" w:rsidTr="00971AD1">
        <w:trPr>
          <w:trPrChange w:id="21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16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47C2F5B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1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0809A09" w14:textId="194CDB0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1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0A21348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1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4CA539F" w14:textId="28A74FA0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28112D" w:rsidRPr="00650F8B" w14:paraId="283ED076" w14:textId="77777777" w:rsidTr="00971AD1">
        <w:trPr>
          <w:trPrChange w:id="22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21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14F515A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2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B5270F4" w14:textId="46570F5C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223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74C3F576" w14:textId="35A66C4A" w:rsidR="0028112D" w:rsidRPr="00637B9A" w:rsidRDefault="0028112D" w:rsidP="001949A2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677" w:type="dxa"/>
            <w:shd w:val="clear" w:color="auto" w:fill="auto"/>
            <w:tcPrChange w:id="22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CACB23F" w14:textId="4C953171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</w:p>
        </w:tc>
      </w:tr>
      <w:tr w:rsidR="00CB04B0" w:rsidRPr="00650F8B" w14:paraId="119B0205" w14:textId="77777777" w:rsidTr="00971AD1">
        <w:trPr>
          <w:trPrChange w:id="22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26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0F53C31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2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B12F88C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2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1D5D70B" w14:textId="77777777" w:rsidR="00CB04B0" w:rsidRPr="00637B9A" w:rsidRDefault="00CB04B0" w:rsidP="001949A2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2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3A7A613" w14:textId="40A29AB7" w:rsidR="00CB04B0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230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</w:delText>
              </w:r>
            </w:del>
            <w:ins w:id="231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Riadiaci manažér</w:t>
              </w:r>
            </w:ins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koordinácie projektov EŠIF</w:t>
            </w:r>
            <w:ins w:id="232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vedúci oddelenia implementácie projektov OPTP</w:t>
              </w:r>
            </w:ins>
          </w:p>
        </w:tc>
      </w:tr>
      <w:tr w:rsidR="0028112D" w:rsidRPr="00650F8B" w14:paraId="0A729E90" w14:textId="77777777" w:rsidTr="00971AD1">
        <w:trPr>
          <w:ins w:id="233" w:author="UV SR" w:date="2019-01-08T14:19:00Z"/>
        </w:trPr>
        <w:tc>
          <w:tcPr>
            <w:tcW w:w="1560" w:type="dxa"/>
            <w:vMerge/>
            <w:vAlign w:val="center"/>
          </w:tcPr>
          <w:p w14:paraId="06AA1793" w14:textId="77777777" w:rsidR="0028112D" w:rsidRPr="00637B9A" w:rsidRDefault="0028112D" w:rsidP="00F73C91">
            <w:pPr>
              <w:ind w:right="565"/>
              <w:jc w:val="center"/>
              <w:rPr>
                <w:ins w:id="234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595D1D5" w14:textId="23BC3781" w:rsidR="0028112D" w:rsidRPr="00637B9A" w:rsidRDefault="0028112D" w:rsidP="00F73C91">
            <w:pPr>
              <w:ind w:right="565"/>
              <w:jc w:val="center"/>
              <w:rPr>
                <w:ins w:id="235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F9FB117" w14:textId="77777777" w:rsidR="0028112D" w:rsidRPr="00637B9A" w:rsidRDefault="0028112D" w:rsidP="00F73C91">
            <w:pPr>
              <w:rPr>
                <w:ins w:id="236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C59C1F5" w14:textId="37544E3E" w:rsidR="0028112D" w:rsidRPr="00637B9A" w:rsidRDefault="0028112D" w:rsidP="001949A2">
            <w:pPr>
              <w:ind w:right="33"/>
              <w:rPr>
                <w:ins w:id="237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238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koordinácie projektov EŠIF</w:t>
              </w:r>
            </w:ins>
          </w:p>
        </w:tc>
      </w:tr>
      <w:tr w:rsidR="0028112D" w:rsidRPr="00650F8B" w14:paraId="10843510" w14:textId="77777777" w:rsidTr="00971AD1">
        <w:trPr>
          <w:trPrChange w:id="23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40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F503989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41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04321C6" w14:textId="1550FEEB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242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6A737774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677" w:type="dxa"/>
            <w:shd w:val="clear" w:color="auto" w:fill="auto"/>
            <w:tcPrChange w:id="243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ABA84C4" w14:textId="2A5EE7AE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</w:t>
            </w:r>
            <w:ins w:id="244" w:author="UV SR" w:date="2019-01-08T14:19:00Z">
              <w:r w:rsidR="00CB04B0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riaditeľ odboru </w:t>
              </w:r>
              <w:r w:rsidR="00CB04B0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verejného obstarávania</w:t>
              </w:r>
            </w:ins>
          </w:p>
        </w:tc>
      </w:tr>
      <w:tr w:rsidR="0028112D" w:rsidRPr="00650F8B" w14:paraId="6405B353" w14:textId="77777777" w:rsidTr="00971AD1">
        <w:trPr>
          <w:trPrChange w:id="24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46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DC8A438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4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C804BD0" w14:textId="6759DEE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4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0E93A8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4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E768629" w14:textId="77777777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CB04B0" w:rsidRPr="00650F8B" w14:paraId="3194072B" w14:textId="77777777" w:rsidTr="00971AD1">
        <w:trPr>
          <w:trPrChange w:id="25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51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636B809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Align w:val="center"/>
            <w:cellMerge w:id="252" w:author="UV SR" w:date="2019-01-08T14:19:00Z" w:vMergeOrig="cont"/>
            <w:tcPrChange w:id="253" w:author="UV SR" w:date="2019-01-08T14:19:00Z">
              <w:tcPr>
                <w:tcW w:w="992" w:type="dxa"/>
                <w:gridSpan w:val="2"/>
                <w:vAlign w:val="center"/>
                <w:cellMerge w:id="254" w:author="UV SR" w:date="2019-01-08T14:19:00Z" w:vMergeOrig="cont"/>
              </w:tcPr>
            </w:tcPrChange>
          </w:tcPr>
          <w:p w14:paraId="5C3F2A21" w14:textId="18DC90BB" w:rsidR="00CB04B0" w:rsidRPr="00637B9A" w:rsidRDefault="00C469B8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pPrChange w:id="255" w:author="UV SR" w:date="2019-01-08T14:19:00Z">
                <w:pPr>
                  <w:ind w:right="565"/>
                  <w:jc w:val="center"/>
                </w:pPr>
              </w:pPrChange>
            </w:pPr>
            <w:ins w:id="256" w:author="UV SR" w:date="2019-01-08T14:19:00Z">
              <w:r>
                <w:rPr>
                  <w:rFonts w:ascii="Times New Roman" w:eastAsia="Times New Roman" w:hAnsi="Times New Roman" w:cs="Times New Roman"/>
                  <w:b/>
                  <w:noProof/>
                  <w:sz w:val="20"/>
                  <w:szCs w:val="20"/>
                  <w:lang w:eastAsia="sk-SK"/>
                </w:rPr>
                <w:t>ÚPVII ako gestor HP UR</w:t>
              </w:r>
            </w:ins>
          </w:p>
        </w:tc>
        <w:tc>
          <w:tcPr>
            <w:tcW w:w="2127" w:type="dxa"/>
            <w:vAlign w:val="center"/>
            <w:tcPrChange w:id="257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7E400D4D" w14:textId="391640B6" w:rsidR="00CB04B0" w:rsidRPr="00637B9A" w:rsidRDefault="00CB04B0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prierezových </w:t>
            </w:r>
            <w:del w:id="258" w:author="UV SR" w:date="2019-01-08T14:19:00Z">
              <w:r w:rsidR="0028112D" w:rsidRPr="00637B9A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delText>aktivít</w:delText>
              </w:r>
            </w:del>
            <w:ins w:id="259" w:author="UV SR" w:date="2019-01-08T14:19:00Z">
              <w:r w:rsidR="00CA78AB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priorít</w:t>
              </w:r>
            </w:ins>
          </w:p>
        </w:tc>
        <w:tc>
          <w:tcPr>
            <w:tcW w:w="4677" w:type="dxa"/>
            <w:shd w:val="clear" w:color="auto" w:fill="auto"/>
            <w:tcPrChange w:id="26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A4B3097" w14:textId="0179594C" w:rsidR="00CB04B0" w:rsidRPr="00637B9A" w:rsidRDefault="00CB04B0" w:rsidP="0062656C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Gestor horizontálneho princípu UR</w:t>
            </w:r>
          </w:p>
        </w:tc>
      </w:tr>
      <w:tr w:rsidR="0028112D" w:rsidRPr="00650F8B" w14:paraId="4EC0FBC5" w14:textId="77777777" w:rsidTr="00971AD1">
        <w:trPr>
          <w:trPrChange w:id="26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62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1656ACCD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 w:val="restart"/>
            <w:vAlign w:val="center"/>
            <w:tcPrChange w:id="263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162FEE05" w14:textId="73A128D1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ÚPPVII</w:t>
            </w:r>
          </w:p>
        </w:tc>
        <w:tc>
          <w:tcPr>
            <w:tcW w:w="2127" w:type="dxa"/>
            <w:vAlign w:val="center"/>
            <w:tcPrChange w:id="264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47CAFC79" w14:textId="51A051A5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Sekcia riadenia investícií/odbor strategického plánovania</w:t>
            </w:r>
          </w:p>
        </w:tc>
        <w:tc>
          <w:tcPr>
            <w:tcW w:w="4677" w:type="dxa"/>
            <w:shd w:val="clear" w:color="auto" w:fill="auto"/>
            <w:tcPrChange w:id="26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14492CF" w14:textId="7ED10337" w:rsidR="0028112D" w:rsidRPr="00637B9A" w:rsidRDefault="0028112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strategické plánovanie</w:t>
            </w:r>
          </w:p>
        </w:tc>
      </w:tr>
      <w:tr w:rsidR="0028112D" w:rsidRPr="00650F8B" w14:paraId="13C061E0" w14:textId="77777777" w:rsidTr="00971AD1">
        <w:trPr>
          <w:trPrChange w:id="26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6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C8795F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6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8915064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  <w:tcPrChange w:id="269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59C5EB7C" w14:textId="6E5B1E4C" w:rsidR="0028112D" w:rsidRPr="00637B9A" w:rsidRDefault="0028112D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riadenia investícií/odbor finančných nástrojov</w:t>
            </w:r>
          </w:p>
        </w:tc>
        <w:tc>
          <w:tcPr>
            <w:tcW w:w="4677" w:type="dxa"/>
            <w:shd w:val="clear" w:color="auto" w:fill="auto"/>
            <w:tcPrChange w:id="27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8E7E81D" w14:textId="38A649BD" w:rsidR="0028112D" w:rsidRPr="00637B9A" w:rsidRDefault="0028112D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finančných nástrojov </w:t>
            </w:r>
          </w:p>
        </w:tc>
      </w:tr>
      <w:tr w:rsidR="00D5666F" w:rsidRPr="00650F8B" w14:paraId="0BF4B3A9" w14:textId="77777777" w:rsidTr="00971AD1">
        <w:trPr>
          <w:trPrChange w:id="2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vAlign w:val="center"/>
            <w:tcPrChange w:id="272" w:author="UV SR" w:date="2019-01-08T14:19:00Z">
              <w:tcPr>
                <w:tcW w:w="1560" w:type="dxa"/>
                <w:gridSpan w:val="2"/>
                <w:vMerge w:val="restart"/>
                <w:vAlign w:val="center"/>
              </w:tcPr>
            </w:tcPrChange>
          </w:tcPr>
          <w:p w14:paraId="6CF9D08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992" w:type="dxa"/>
            <w:vMerge w:val="restart"/>
            <w:vAlign w:val="center"/>
            <w:tcPrChange w:id="273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46C2C92D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 SR</w:t>
            </w:r>
          </w:p>
        </w:tc>
        <w:tc>
          <w:tcPr>
            <w:tcW w:w="2127" w:type="dxa"/>
            <w:vMerge w:val="restart"/>
            <w:vAlign w:val="center"/>
            <w:tcPrChange w:id="274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39ACAB4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303373C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677" w:type="dxa"/>
            <w:shd w:val="clear" w:color="auto" w:fill="auto"/>
            <w:tcPrChange w:id="27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0EE2B0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programov nadnárodnej spolupráce DANUBE a CENTRAL</w:t>
            </w:r>
          </w:p>
        </w:tc>
      </w:tr>
      <w:tr w:rsidR="00D5666F" w:rsidRPr="00650F8B" w14:paraId="3222E19B" w14:textId="77777777" w:rsidTr="00971AD1">
        <w:trPr>
          <w:trPrChange w:id="27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77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459D1C4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7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751DCD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7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A927EF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8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11DDFE3" w14:textId="25BD64FA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kontroly projektov nadnárodnej spolupráce </w:t>
            </w:r>
            <w:del w:id="281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DANUBE a CENTRAL</w:delText>
              </w:r>
            </w:del>
          </w:p>
        </w:tc>
      </w:tr>
      <w:tr w:rsidR="00D5666F" w:rsidRPr="00650F8B" w14:paraId="65FF47BB" w14:textId="77777777" w:rsidTr="00971AD1">
        <w:trPr>
          <w:trPrChange w:id="28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8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7F35BE7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8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BD9B0A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28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795BD302" w14:textId="0036AF62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centrálny </w:t>
            </w:r>
            <w:r w:rsidR="00DB3983"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kontaktný</w:t>
            </w:r>
            <w:r w:rsidR="00745472"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útvar pre OLAF </w:t>
            </w:r>
          </w:p>
        </w:tc>
        <w:tc>
          <w:tcPr>
            <w:tcW w:w="4677" w:type="dxa"/>
            <w:shd w:val="clear" w:color="auto" w:fill="auto"/>
            <w:tcPrChange w:id="28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2BADEB9" w14:textId="21557DBE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Generálny riaditeľ Sekcie kontroly </w:t>
            </w:r>
          </w:p>
        </w:tc>
      </w:tr>
      <w:tr w:rsidR="00D5666F" w:rsidRPr="00650F8B" w14:paraId="78FBCEC6" w14:textId="77777777" w:rsidTr="00971AD1">
        <w:trPr>
          <w:trPrChange w:id="28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8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0D6FB9B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8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23345D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9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40C209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9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04A99D1" w14:textId="67C5986B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Riaditeľ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(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OCKÚ 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6ABCA2CB" w14:textId="77777777" w:rsidTr="00971AD1">
        <w:trPr>
          <w:trPrChange w:id="29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9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F3878D7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9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480B422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29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88B691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29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74AC6E2" w14:textId="22753C21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nezrovnalosti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51E5970C" w14:textId="77777777" w:rsidTr="00971AD1">
        <w:trPr>
          <w:trPrChange w:id="29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29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1BE25A7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29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6B764B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0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49E98C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0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35869F4" w14:textId="0690901D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kontroly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71BF5734" w14:textId="77777777" w:rsidTr="00971AD1">
        <w:trPr>
          <w:trPrChange w:id="30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0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6FE0864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0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38CCA6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0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B3DC5A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0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BD3A721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komunikáciu OLAF</w:t>
            </w:r>
          </w:p>
        </w:tc>
      </w:tr>
      <w:tr w:rsidR="00D5666F" w:rsidRPr="00650F8B" w14:paraId="06665CC2" w14:textId="77777777" w:rsidTr="00971AD1">
        <w:trPr>
          <w:trPrChange w:id="30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0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54816B4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0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3FCCF7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1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4AFF82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1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DD0980F" w14:textId="4A4AAB9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siete AFCOS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3D318B33" w14:textId="77777777" w:rsidTr="00971AD1">
        <w:trPr>
          <w:trPrChange w:id="31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1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200121C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1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6794B3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1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648911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1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8F22992" w14:textId="2DA58E02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Metodik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33641221" w14:textId="77777777" w:rsidTr="00971AD1">
        <w:trPr>
          <w:trPrChange w:id="31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18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30B5F01B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1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EC907B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2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139AB0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2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C632A8B" w14:textId="4345A783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Projektový manažér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1F3E2A2B" w14:textId="77777777" w:rsidTr="00971AD1">
        <w:trPr>
          <w:trPrChange w:id="32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vAlign w:val="center"/>
            <w:tcPrChange w:id="323" w:author="UV SR" w:date="2019-01-08T14:19:00Z">
              <w:tcPr>
                <w:tcW w:w="1560" w:type="dxa"/>
                <w:gridSpan w:val="2"/>
                <w:vMerge/>
                <w:vAlign w:val="center"/>
              </w:tcPr>
            </w:tcPrChange>
          </w:tcPr>
          <w:p w14:paraId="21184AB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2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BF80AD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2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5C43C8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2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4522ABB" w14:textId="62381CB0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pre školenia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51FFE6D4" w14:textId="77777777" w:rsidTr="00971AD1">
        <w:trPr>
          <w:trPrChange w:id="32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tcPrChange w:id="328" w:author="UV SR" w:date="2019-01-08T14:19:00Z">
              <w:tcPr>
                <w:tcW w:w="1560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2EE46C1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tcPrChange w:id="329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0C14931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tcPrChange w:id="330" w:author="UV SR" w:date="2019-01-08T14:19:00Z">
              <w:tcPr>
                <w:tcW w:w="2127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0C5BAB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tcPrChange w:id="331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33C2C4AD" w14:textId="1DB16C73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Odborný referent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2A701B" w:rsidRPr="00650F8B" w14:paraId="653507BC" w14:textId="77777777" w:rsidTr="00971AD1">
        <w:trPr>
          <w:trPrChange w:id="33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333" w:author="UV SR" w:date="2019-01-08T14:19:00Z">
              <w:tcPr>
                <w:tcW w:w="1560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614745E1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tcPrChange w:id="334" w:author="UV SR" w:date="2019-01-08T14:19:00Z">
              <w:tcPr>
                <w:tcW w:w="992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0650B40A" w14:textId="77777777" w:rsidR="002A701B" w:rsidRPr="00637B9A" w:rsidRDefault="002A701B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  <w:cellMerge w:id="335" w:author="UV SR" w:date="2019-01-08T14:19:00Z" w:vMerge="rest"/>
            <w:tcPrChange w:id="336" w:author="UV SR" w:date="2019-01-08T14:19:00Z">
              <w:tcPr>
                <w:tcW w:w="2127" w:type="dxa"/>
                <w:gridSpan w:val="2"/>
                <w:tcBorders>
                  <w:top w:val="single" w:sz="4" w:space="0" w:color="auto"/>
                </w:tcBorders>
                <w:vAlign w:val="center"/>
                <w:cellMerge w:id="337" w:author="UV SR" w:date="2019-01-08T14:19:00Z" w:vMerge="rest"/>
              </w:tcPr>
            </w:tcPrChange>
          </w:tcPr>
          <w:p w14:paraId="61179B4E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338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61ADD79A" w14:textId="77777777" w:rsidR="002A701B" w:rsidRPr="00637B9A" w:rsidRDefault="002A701B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2A701B" w:rsidRPr="00650F8B" w14:paraId="76B9EF0E" w14:textId="77777777" w:rsidTr="00971AD1">
        <w:trPr>
          <w:ins w:id="339" w:author="UV SR" w:date="2019-01-08T14:19:00Z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63311F" w14:textId="77777777" w:rsidR="002A701B" w:rsidRPr="00637B9A" w:rsidRDefault="002A701B" w:rsidP="00F73C91">
            <w:pPr>
              <w:rPr>
                <w:ins w:id="340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64606068" w14:textId="77777777" w:rsidR="002A701B" w:rsidRPr="00637B9A" w:rsidRDefault="002A701B" w:rsidP="00F73C91">
            <w:pPr>
              <w:ind w:right="33"/>
              <w:jc w:val="center"/>
              <w:rPr>
                <w:ins w:id="341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  <w:cellMerge w:id="342" w:author="UV SR" w:date="2019-01-08T14:19:00Z" w:vMerge="cont"/>
          </w:tcPr>
          <w:p w14:paraId="605F5011" w14:textId="77777777" w:rsidR="002A701B" w:rsidRPr="00637B9A" w:rsidRDefault="002A701B" w:rsidP="00F73C91">
            <w:pPr>
              <w:rPr>
                <w:ins w:id="343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38F97A8" w14:textId="438EC062" w:rsidR="002A701B" w:rsidRPr="00637B9A" w:rsidRDefault="002A701B" w:rsidP="00F73C91">
            <w:pPr>
              <w:ind w:right="33"/>
              <w:rPr>
                <w:ins w:id="344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345" w:author="UV SR" w:date="2019-01-08T14:19:00Z">
              <w:r w:rsidRPr="002A701B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Asistent – zamestnanec zodpovedný za administratívnu podporu CO</w:t>
              </w:r>
            </w:ins>
          </w:p>
        </w:tc>
      </w:tr>
      <w:tr w:rsidR="00D5666F" w:rsidRPr="00650F8B" w14:paraId="0DEF0A66" w14:textId="77777777" w:rsidTr="00971AD1">
        <w:trPr>
          <w:trPrChange w:id="34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4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769A81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4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7120D3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349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3A920CB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677" w:type="dxa"/>
            <w:shd w:val="clear" w:color="auto" w:fill="auto"/>
            <w:tcPrChange w:id="35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FFD92A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D5666F" w:rsidRPr="00650F8B" w14:paraId="7846B20F" w14:textId="77777777" w:rsidTr="00971AD1">
        <w:trPr>
          <w:trPrChange w:id="35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5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66EB1B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5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FA477F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5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39B51A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5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898C83D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D5666F" w:rsidRPr="00650F8B" w14:paraId="78480724" w14:textId="77777777" w:rsidTr="00971AD1">
        <w:trPr>
          <w:trPrChange w:id="35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5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B29EAD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5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2237B5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5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63FCA1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6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839B10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D5666F" w:rsidRPr="00650F8B" w14:paraId="026A11B9" w14:textId="77777777" w:rsidTr="00971AD1">
        <w:trPr>
          <w:trPrChange w:id="36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6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E46EE7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6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237CF0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6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20D4FF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6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3C1F1E7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D5666F" w:rsidRPr="00650F8B" w14:paraId="1E6907EE" w14:textId="77777777" w:rsidTr="00971AD1">
        <w:trPr>
          <w:trPrChange w:id="36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6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A36A1C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6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CE9124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6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46F2D7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7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8304236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D5666F" w:rsidRPr="00650F8B" w14:paraId="47B92CC5" w14:textId="77777777" w:rsidTr="00971AD1">
        <w:trPr>
          <w:trPrChange w:id="3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7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620808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7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1DAFB3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374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58E349EF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677" w:type="dxa"/>
            <w:shd w:val="clear" w:color="auto" w:fill="auto"/>
            <w:tcPrChange w:id="37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2984C7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D5666F" w:rsidRPr="00650F8B" w14:paraId="0DDC0B29" w14:textId="77777777" w:rsidTr="00971AD1">
        <w:trPr>
          <w:trPrChange w:id="37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7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5F7515E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7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BF947C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7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543AC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8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0314976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D5666F" w:rsidRPr="00650F8B" w14:paraId="7496AEC0" w14:textId="77777777" w:rsidTr="00971AD1">
        <w:trPr>
          <w:trPrChange w:id="38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8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DA4EED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8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B6AE0B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8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E3B413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8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242B7EC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D5666F" w:rsidRPr="00650F8B" w14:paraId="41DA3712" w14:textId="77777777" w:rsidTr="00971AD1">
        <w:trPr>
          <w:trPrChange w:id="38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8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3BAE9A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8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4A330F1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389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4399760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677" w:type="dxa"/>
            <w:shd w:val="clear" w:color="auto" w:fill="auto"/>
            <w:tcPrChange w:id="39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150BFC7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D5666F" w:rsidRPr="00650F8B" w14:paraId="7BEB1064" w14:textId="77777777" w:rsidTr="00971AD1">
        <w:trPr>
          <w:trPrChange w:id="39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9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B7F781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9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42F004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9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A2B137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39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1977EE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D5666F" w:rsidRPr="00650F8B" w14:paraId="59A86FFA" w14:textId="77777777" w:rsidTr="00971AD1">
        <w:trPr>
          <w:trPrChange w:id="39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39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3E0D54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39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3639FF2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39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FFBF0D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0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F5421F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D5666F" w:rsidRPr="00650F8B" w14:paraId="36A680FB" w14:textId="77777777" w:rsidTr="00971AD1">
        <w:trPr>
          <w:trPrChange w:id="40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0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DDCA2E9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0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4629D5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0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63BAEA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0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AA853D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FR CO</w:t>
            </w:r>
          </w:p>
        </w:tc>
      </w:tr>
      <w:tr w:rsidR="00D5666F" w:rsidRPr="00650F8B" w14:paraId="15739972" w14:textId="77777777" w:rsidTr="00971AD1">
        <w:trPr>
          <w:trPrChange w:id="40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0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CAEF76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0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F55D23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0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A6E000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1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9044FB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0E7F31" w:rsidRPr="00650F8B" w14:paraId="4D4580FB" w14:textId="77777777" w:rsidTr="00971AD1">
        <w:trPr>
          <w:trHeight w:val="312"/>
          <w:trPrChange w:id="41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1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ED25C18" w14:textId="77777777" w:rsidR="000E7F31" w:rsidRPr="00637B9A" w:rsidRDefault="000E7F3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1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723C89B" w14:textId="77777777" w:rsidR="000E7F31" w:rsidRPr="00637B9A" w:rsidRDefault="000E7F3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1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2D3AB83" w14:textId="77777777" w:rsidR="000E7F31" w:rsidRPr="00637B9A" w:rsidRDefault="000E7F3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1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D67AC30" w14:textId="7A65719E" w:rsidR="000E7F3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Právnik CO</w:t>
            </w:r>
          </w:p>
        </w:tc>
      </w:tr>
      <w:tr w:rsidR="00D5666F" w:rsidRPr="00650F8B" w14:paraId="406F39B4" w14:textId="77777777" w:rsidTr="003B2328">
        <w:trPr>
          <w:del w:id="416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DD7A302" w14:textId="77777777" w:rsidR="00F73C91" w:rsidRPr="00637B9A" w:rsidRDefault="00F73C91" w:rsidP="00F73C91">
            <w:pPr>
              <w:ind w:right="565"/>
              <w:rPr>
                <w:del w:id="417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4957BEA" w14:textId="77777777" w:rsidR="00F73C91" w:rsidRPr="00637B9A" w:rsidRDefault="00F73C91" w:rsidP="00F73C91">
            <w:pPr>
              <w:ind w:right="565"/>
              <w:jc w:val="center"/>
              <w:rPr>
                <w:del w:id="418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5BF80F8" w14:textId="77777777" w:rsidR="00F73C91" w:rsidRPr="00637B9A" w:rsidRDefault="00F73C91" w:rsidP="00F73C91">
            <w:pPr>
              <w:rPr>
                <w:del w:id="419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shd w:val="clear" w:color="auto" w:fill="auto"/>
          </w:tcPr>
          <w:p w14:paraId="4EC39671" w14:textId="77777777" w:rsidR="00F73C91" w:rsidRPr="00637B9A" w:rsidRDefault="00F73C91" w:rsidP="00F73C91">
            <w:pPr>
              <w:ind w:right="33"/>
              <w:rPr>
                <w:del w:id="420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421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Asistent – zamestnanec zodpovedný za administratívnu podporu CO</w:delText>
              </w:r>
            </w:del>
          </w:p>
        </w:tc>
      </w:tr>
      <w:tr w:rsidR="00D5666F" w:rsidRPr="00650F8B" w14:paraId="0A036486" w14:textId="77777777" w:rsidTr="00971AD1">
        <w:trPr>
          <w:trPrChange w:id="42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2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02D9B4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2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0AB994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42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2223735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677" w:type="dxa"/>
            <w:shd w:val="clear" w:color="auto" w:fill="auto"/>
            <w:tcPrChange w:id="42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50C7578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D5666F" w:rsidRPr="00650F8B" w14:paraId="2F77A02E" w14:textId="77777777" w:rsidTr="00971AD1">
        <w:trPr>
          <w:trPrChange w:id="42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2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F3419AF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2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CCA207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3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14C89E4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3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052B1B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D5666F" w:rsidRPr="00650F8B" w14:paraId="146C0759" w14:textId="77777777" w:rsidTr="00971AD1">
        <w:trPr>
          <w:trPrChange w:id="43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3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B48D1A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3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3A02F2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3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33D3D6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3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F68D97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D5666F" w:rsidRPr="00650F8B" w14:paraId="0BF855C2" w14:textId="77777777" w:rsidTr="00971AD1">
        <w:trPr>
          <w:trPrChange w:id="43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3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F6295A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3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413397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4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08FC334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4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6404DE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D5666F" w:rsidRPr="00650F8B" w14:paraId="1D809D41" w14:textId="77777777" w:rsidTr="00971AD1">
        <w:trPr>
          <w:trPrChange w:id="44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4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0FEA81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4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4843E4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4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0572FB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4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BCE899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D5666F" w:rsidRPr="00650F8B" w14:paraId="73C007A1" w14:textId="77777777" w:rsidTr="00971AD1">
        <w:trPr>
          <w:trPrChange w:id="44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4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A1D79B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4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7D336A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5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CE5527B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5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49A050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D5666F" w:rsidRPr="00650F8B" w14:paraId="3E3EEBBC" w14:textId="77777777" w:rsidTr="00971AD1">
        <w:trPr>
          <w:trPrChange w:id="45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5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8F191C4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5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671E3C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5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A3CC98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5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90CE1C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D5666F" w:rsidRPr="00650F8B" w14:paraId="59B5CB69" w14:textId="77777777" w:rsidTr="00971AD1">
        <w:trPr>
          <w:trPrChange w:id="45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5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EE64D9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5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43C29F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6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323EAB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6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3EF2D9E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D5666F" w:rsidRPr="00650F8B" w14:paraId="35B4F7C5" w14:textId="77777777" w:rsidTr="00971AD1">
        <w:trPr>
          <w:trPrChange w:id="46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6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E4950C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6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DAD207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6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5C328D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6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B03392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D5666F" w:rsidRPr="00650F8B" w14:paraId="686822FD" w14:textId="77777777" w:rsidTr="00971AD1">
        <w:trPr>
          <w:trPrChange w:id="46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6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A920F8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6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06B0C3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7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5C0167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7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52A721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D5666F" w:rsidRPr="00650F8B" w14:paraId="49723F56" w14:textId="77777777" w:rsidTr="00971AD1">
        <w:trPr>
          <w:trPrChange w:id="47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7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E13320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7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1741D6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47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1E97C11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</w:p>
        </w:tc>
        <w:tc>
          <w:tcPr>
            <w:tcW w:w="4677" w:type="dxa"/>
            <w:shd w:val="clear" w:color="auto" w:fill="auto"/>
            <w:tcPrChange w:id="47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ED6972C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D5666F" w:rsidRPr="00650F8B" w14:paraId="2F1AFD43" w14:textId="77777777" w:rsidTr="00971AD1">
        <w:trPr>
          <w:trPrChange w:id="47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7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EF4A39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7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A35313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8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5AE2F3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8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6567D8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plánovania a metodiky OA</w:t>
            </w:r>
          </w:p>
        </w:tc>
      </w:tr>
      <w:tr w:rsidR="00D5666F" w:rsidRPr="00650F8B" w14:paraId="2604DB2F" w14:textId="77777777" w:rsidTr="00971AD1">
        <w:trPr>
          <w:trPrChange w:id="48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8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972BCEC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8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1C66B7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8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414D9B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8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EF13181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metodiky medzinárodných zdrojov OA</w:t>
            </w:r>
          </w:p>
        </w:tc>
      </w:tr>
      <w:tr w:rsidR="00D5666F" w:rsidRPr="00650F8B" w14:paraId="43CBBD40" w14:textId="77777777" w:rsidTr="00971AD1">
        <w:trPr>
          <w:trPrChange w:id="48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8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3597231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8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97E8CA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9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6E6CE1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9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F7E1A8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D5666F" w:rsidRPr="00650F8B" w14:paraId="35FD32A7" w14:textId="77777777" w:rsidTr="00971AD1">
        <w:trPr>
          <w:trPrChange w:id="49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9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A2819C9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9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F72368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49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BA35C8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49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521350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plánovania a reportingu OA</w:t>
            </w:r>
          </w:p>
        </w:tc>
      </w:tr>
      <w:tr w:rsidR="00D5666F" w:rsidRPr="00650F8B" w14:paraId="7432A201" w14:textId="77777777" w:rsidTr="00971AD1">
        <w:trPr>
          <w:trPrChange w:id="49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49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D8CFEF8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49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51E42D1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0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4F613C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0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F61C0E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plánovania a reportingu OA</w:t>
            </w:r>
          </w:p>
        </w:tc>
      </w:tr>
      <w:tr w:rsidR="00D5666F" w:rsidRPr="00650F8B" w14:paraId="7F16A4F0" w14:textId="77777777" w:rsidTr="00971AD1">
        <w:trPr>
          <w:trPrChange w:id="50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0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57DE7C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0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A311727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0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85221E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0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71EBD35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(OA)</w:t>
            </w:r>
          </w:p>
        </w:tc>
      </w:tr>
      <w:tr w:rsidR="00D5666F" w:rsidRPr="00650F8B" w14:paraId="1F10A252" w14:textId="77777777" w:rsidTr="00971AD1">
        <w:trPr>
          <w:trPrChange w:id="50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0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2C2753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0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917735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1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3B142A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1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255C26D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D5666F" w:rsidRPr="00650F8B" w14:paraId="09C01245" w14:textId="77777777" w:rsidTr="00971AD1">
        <w:trPr>
          <w:trPrChange w:id="51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1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89B4582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1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7C677E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1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3F28D1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16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B1AAF33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ERDF a KF- OA</w:t>
            </w:r>
          </w:p>
        </w:tc>
      </w:tr>
      <w:tr w:rsidR="00D5666F" w:rsidRPr="00650F8B" w14:paraId="019C33FC" w14:textId="77777777" w:rsidTr="00971AD1">
        <w:trPr>
          <w:trPrChange w:id="51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1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8899345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1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0E38C5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2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48CC4D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21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76966DE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ESF - OA</w:t>
            </w:r>
          </w:p>
        </w:tc>
      </w:tr>
      <w:tr w:rsidR="006D4B98" w:rsidRPr="00650F8B" w14:paraId="4740147B" w14:textId="77777777" w:rsidTr="00971AD1">
        <w:trPr>
          <w:ins w:id="522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6D28682" w14:textId="77777777" w:rsidR="006D4B98" w:rsidRPr="00637B9A" w:rsidRDefault="006D4B98" w:rsidP="00F73C91">
            <w:pPr>
              <w:ind w:right="565"/>
              <w:rPr>
                <w:ins w:id="523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57EEBFD" w14:textId="77777777" w:rsidR="006D4B98" w:rsidRPr="00637B9A" w:rsidRDefault="006D4B98" w:rsidP="00F73C91">
            <w:pPr>
              <w:ind w:right="565"/>
              <w:jc w:val="center"/>
              <w:rPr>
                <w:ins w:id="524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1301CAE" w14:textId="77777777" w:rsidR="006D4B98" w:rsidRPr="00637B9A" w:rsidRDefault="006D4B98" w:rsidP="00F73C91">
            <w:pPr>
              <w:rPr>
                <w:ins w:id="525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DC91BE6" w14:textId="0E8DE54E" w:rsidR="006D4B98" w:rsidRPr="00637B9A" w:rsidRDefault="006D4B98" w:rsidP="00F73C91">
            <w:pPr>
              <w:ind w:right="33"/>
              <w:rPr>
                <w:ins w:id="526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527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</w:t>
              </w:r>
              <w:r w:rsidRPr="006D4B98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edúci oddelenia metodiky vlastných zdrojov OA</w:t>
              </w:r>
            </w:ins>
          </w:p>
        </w:tc>
      </w:tr>
      <w:tr w:rsidR="006D4B98" w:rsidRPr="00650F8B" w14:paraId="3FEF4C70" w14:textId="77777777" w:rsidTr="00971AD1">
        <w:trPr>
          <w:ins w:id="528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FCE778E" w14:textId="77777777" w:rsidR="006D4B98" w:rsidRPr="00637B9A" w:rsidRDefault="006D4B98" w:rsidP="00F73C91">
            <w:pPr>
              <w:ind w:right="565"/>
              <w:rPr>
                <w:ins w:id="529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ECD548F" w14:textId="77777777" w:rsidR="006D4B98" w:rsidRPr="00637B9A" w:rsidRDefault="006D4B98" w:rsidP="00F73C91">
            <w:pPr>
              <w:ind w:right="565"/>
              <w:jc w:val="center"/>
              <w:rPr>
                <w:ins w:id="530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631C0DA" w14:textId="77777777" w:rsidR="006D4B98" w:rsidRPr="00637B9A" w:rsidRDefault="006D4B98" w:rsidP="00F73C91">
            <w:pPr>
              <w:rPr>
                <w:ins w:id="531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DC028F0" w14:textId="25811ADE" w:rsidR="006D4B98" w:rsidRPr="00637B9A" w:rsidRDefault="00F124A4" w:rsidP="00F73C91">
            <w:pPr>
              <w:ind w:right="33"/>
              <w:rPr>
                <w:ins w:id="532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533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Pr="00F124A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iaditeľ odboru analytických činností európskej agendy OA</w:t>
              </w:r>
            </w:ins>
          </w:p>
        </w:tc>
      </w:tr>
      <w:tr w:rsidR="006D4B98" w:rsidRPr="00650F8B" w14:paraId="2227C53A" w14:textId="77777777" w:rsidTr="00971AD1">
        <w:trPr>
          <w:ins w:id="534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9F89C35" w14:textId="77777777" w:rsidR="006D4B98" w:rsidRPr="00637B9A" w:rsidRDefault="006D4B98" w:rsidP="00F73C91">
            <w:pPr>
              <w:ind w:right="565"/>
              <w:rPr>
                <w:ins w:id="535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18D4FFA" w14:textId="77777777" w:rsidR="006D4B98" w:rsidRPr="00637B9A" w:rsidRDefault="006D4B98" w:rsidP="00F73C91">
            <w:pPr>
              <w:ind w:right="565"/>
              <w:jc w:val="center"/>
              <w:rPr>
                <w:ins w:id="536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54228E6" w14:textId="77777777" w:rsidR="006D4B98" w:rsidRPr="00637B9A" w:rsidRDefault="006D4B98" w:rsidP="00F73C91">
            <w:pPr>
              <w:rPr>
                <w:ins w:id="537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627DBCA" w14:textId="255F37AA" w:rsidR="006D4B98" w:rsidRPr="00637B9A" w:rsidRDefault="00F124A4" w:rsidP="00F73C91">
            <w:pPr>
              <w:ind w:right="33"/>
              <w:rPr>
                <w:ins w:id="538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539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</w:t>
              </w:r>
              <w:r w:rsidRPr="00F124A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edúci oddelenia koordinácie európskej agendy OA</w:t>
              </w:r>
            </w:ins>
          </w:p>
        </w:tc>
      </w:tr>
      <w:tr w:rsidR="006D4B98" w:rsidRPr="00650F8B" w14:paraId="43B97475" w14:textId="77777777" w:rsidTr="00971AD1">
        <w:trPr>
          <w:ins w:id="540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66A580D" w14:textId="77777777" w:rsidR="006D4B98" w:rsidRPr="00637B9A" w:rsidRDefault="006D4B98" w:rsidP="00F73C91">
            <w:pPr>
              <w:ind w:right="565"/>
              <w:rPr>
                <w:ins w:id="541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8C0CB3B" w14:textId="77777777" w:rsidR="006D4B98" w:rsidRPr="00637B9A" w:rsidRDefault="006D4B98" w:rsidP="00F73C91">
            <w:pPr>
              <w:ind w:right="565"/>
              <w:jc w:val="center"/>
              <w:rPr>
                <w:ins w:id="542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7416E7A" w14:textId="77777777" w:rsidR="006D4B98" w:rsidRPr="00637B9A" w:rsidRDefault="006D4B98" w:rsidP="00F73C91">
            <w:pPr>
              <w:rPr>
                <w:ins w:id="543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4380235" w14:textId="6E3E6643" w:rsidR="006D4B98" w:rsidRPr="00637B9A" w:rsidRDefault="00F124A4" w:rsidP="00F73C91">
            <w:pPr>
              <w:ind w:right="33"/>
              <w:rPr>
                <w:ins w:id="544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545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</w:t>
              </w:r>
              <w:r w:rsidRPr="00F124A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nalytik OA</w:t>
              </w:r>
            </w:ins>
          </w:p>
        </w:tc>
      </w:tr>
      <w:tr w:rsidR="00D5666F" w:rsidRPr="00650F8B" w14:paraId="359A5CA5" w14:textId="77777777" w:rsidTr="00971AD1">
        <w:trPr>
          <w:trPrChange w:id="54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4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082FC2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4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C102117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4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1D221C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50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566D8DC" w14:textId="06058144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ostatných programov </w:t>
            </w:r>
            <w:del w:id="551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a finančných nástrojov OA</w:delText>
              </w:r>
            </w:del>
            <w:ins w:id="552" w:author="UV SR" w:date="2019-01-08T14:19:00Z">
              <w:r w:rsidRPr="006D4B98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OA</w:t>
              </w:r>
            </w:ins>
          </w:p>
        </w:tc>
      </w:tr>
      <w:tr w:rsidR="00D5666F" w:rsidRPr="00650F8B" w14:paraId="23D7B8D9" w14:textId="77777777" w:rsidTr="00971AD1">
        <w:trPr>
          <w:trPrChange w:id="55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5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DE0EEE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5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93AAA6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5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AA8F79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57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F2EDCC1" w14:textId="1C3CBD23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kvality a </w:t>
            </w:r>
            <w:del w:id="558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dohľadu</w:delText>
              </w:r>
            </w:del>
            <w:ins w:id="559" w:author="UV SR" w:date="2019-01-08T14:19:00Z">
              <w:r w:rsidRPr="006D4B98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prierezových činností</w:t>
              </w:r>
            </w:ins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D5666F" w:rsidRPr="00650F8B" w14:paraId="5F52EF49" w14:textId="77777777" w:rsidTr="00971AD1">
        <w:trPr>
          <w:trPrChange w:id="56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61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5DB236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6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2EA776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6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7F3280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6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65328D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4270D2" w:rsidRPr="00650F8B" w14:paraId="40A47C18" w14:textId="77777777" w:rsidTr="00971AD1">
        <w:trPr>
          <w:ins w:id="565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B125E39" w14:textId="77777777" w:rsidR="004270D2" w:rsidRPr="00637B9A" w:rsidRDefault="004270D2" w:rsidP="00F73C91">
            <w:pPr>
              <w:ind w:right="565"/>
              <w:rPr>
                <w:ins w:id="566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AB58EE4" w14:textId="77777777" w:rsidR="004270D2" w:rsidRPr="00637B9A" w:rsidRDefault="004270D2" w:rsidP="00F73C91">
            <w:pPr>
              <w:ind w:right="565"/>
              <w:jc w:val="center"/>
              <w:rPr>
                <w:ins w:id="567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237A708" w14:textId="77777777" w:rsidR="004270D2" w:rsidRPr="00637B9A" w:rsidRDefault="004270D2" w:rsidP="00F73C91">
            <w:pPr>
              <w:rPr>
                <w:ins w:id="568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C0FAE74" w14:textId="5422F7EE" w:rsidR="004270D2" w:rsidRPr="00637B9A" w:rsidRDefault="004270D2" w:rsidP="00F73C91">
            <w:pPr>
              <w:ind w:right="33"/>
              <w:rPr>
                <w:ins w:id="569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570" w:author="UV SR" w:date="2019-01-08T14:19:00Z">
              <w:r w:rsidRPr="004270D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Vedúci oddelenia vládneho auditu ERDF a iných zdrojov UVA</w:t>
              </w:r>
            </w:ins>
          </w:p>
        </w:tc>
      </w:tr>
      <w:tr w:rsidR="00D5666F" w:rsidRPr="00650F8B" w14:paraId="7959E07A" w14:textId="77777777" w:rsidTr="00971AD1">
        <w:trPr>
          <w:trPrChange w:id="5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7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BB2B74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7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22E375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7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20E244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7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392948F" w14:textId="209ED9E6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</w:t>
            </w:r>
            <w:del w:id="576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samostatného </w:delText>
              </w:r>
            </w:del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oddelenia </w:t>
            </w:r>
            <w:del w:id="577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projektov</w:delText>
              </w:r>
            </w:del>
            <w:ins w:id="578" w:author="UV SR" w:date="2019-01-08T14:19:00Z">
              <w:r w:rsidRPr="006D4B98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technickej pomoci</w:t>
              </w:r>
            </w:ins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OA</w:t>
            </w:r>
          </w:p>
        </w:tc>
      </w:tr>
      <w:tr w:rsidR="001F1618" w:rsidRPr="00650F8B" w14:paraId="30E87C56" w14:textId="77777777" w:rsidTr="00971AD1">
        <w:trPr>
          <w:trPrChange w:id="57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80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0CC982D" w14:textId="77777777" w:rsidR="001F1618" w:rsidRPr="00637B9A" w:rsidRDefault="001F161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81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3F6D01D" w14:textId="77777777" w:rsidR="001F1618" w:rsidRPr="00637B9A" w:rsidRDefault="001F161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82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E9AB33D" w14:textId="77777777" w:rsidR="001F1618" w:rsidRPr="00637B9A" w:rsidRDefault="001F161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83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1FDB08AC" w14:textId="77A6BCE6" w:rsidR="001F1618" w:rsidRPr="00637B9A" w:rsidRDefault="001F161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analýz a právnej podpory OA</w:t>
            </w:r>
          </w:p>
        </w:tc>
      </w:tr>
      <w:tr w:rsidR="00D5666F" w:rsidRPr="00650F8B" w14:paraId="2CCA2717" w14:textId="77777777" w:rsidTr="00971AD1">
        <w:trPr>
          <w:trPrChange w:id="58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85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805A0CF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8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AF6DBA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8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B56315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88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4AFF155" w14:textId="091A068E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technickej pomoci </w:t>
            </w:r>
            <w:del w:id="589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a vzdelávania </w:delText>
              </w:r>
            </w:del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OA</w:t>
            </w:r>
          </w:p>
        </w:tc>
      </w:tr>
      <w:tr w:rsidR="00D5666F" w:rsidRPr="00650F8B" w14:paraId="43589EBB" w14:textId="77777777" w:rsidTr="00971AD1">
        <w:trPr>
          <w:trPrChange w:id="59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91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9D3CC2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59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D4C493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59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2A09FC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59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71ECAD9" w14:textId="467A1954" w:rsidR="00F73C91" w:rsidRPr="00637B9A" w:rsidRDefault="001120CC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595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vedúci</w:delText>
              </w:r>
            </w:del>
            <w:ins w:id="596" w:author="UV SR" w:date="2019-01-08T14:19:00Z">
              <w:r w:rsidR="000A3FD4" w:rsidRPr="000A3FD4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Referent</w:t>
              </w:r>
            </w:ins>
            <w:r w:rsidR="000A3FD4" w:rsidRPr="000A3FD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oddelenia správneho konania UVA</w:t>
            </w:r>
            <w:ins w:id="597" w:author="UV SR" w:date="2019-01-08T14:19:00Z">
              <w:r w:rsidR="000A3FD4" w:rsidRPr="000A3FD4" w:rsidDel="004270D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1120CC" w:rsidRPr="00650F8B" w14:paraId="28BE5CBA" w14:textId="77777777" w:rsidTr="00971AD1">
        <w:trPr>
          <w:trPrChange w:id="598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599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FF94417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00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8B5EE84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01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68BEE5B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02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143FFF0" w14:textId="51B1021F" w:rsidR="001120CC" w:rsidRPr="00637B9A" w:rsidRDefault="001F73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</w:t>
            </w:r>
            <w:r w:rsidR="001120CC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edúci odboru koordinácie a plánovania vládnych auditov medzinárodných zdrojov UVA</w:t>
            </w:r>
          </w:p>
        </w:tc>
      </w:tr>
      <w:tr w:rsidR="001120CC" w:rsidRPr="00650F8B" w14:paraId="358FF38E" w14:textId="77777777" w:rsidTr="00971AD1">
        <w:trPr>
          <w:trPrChange w:id="60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0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B23F939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0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E1CBF05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0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FD90F50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07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52D4A81" w14:textId="552A77A4" w:rsidR="001120CC" w:rsidRPr="00637B9A" w:rsidRDefault="004270D2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del w:id="608" w:author="UV SR" w:date="2019-01-08T14:19:00Z">
              <w:r w:rsidR="001120CC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vládnych auditov</w:delText>
              </w:r>
            </w:del>
            <w:ins w:id="609" w:author="UV SR" w:date="2019-01-08T14:19:00Z">
              <w:r w:rsidRPr="004270D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vládneho auditu</w:t>
              </w:r>
            </w:ins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ERDF a KF UVA</w:t>
            </w:r>
          </w:p>
        </w:tc>
      </w:tr>
      <w:tr w:rsidR="001120CC" w:rsidRPr="00650F8B" w14:paraId="351FA7A2" w14:textId="77777777" w:rsidTr="00971AD1">
        <w:trPr>
          <w:trPrChange w:id="61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11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AF3F10A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1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B72EDBE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1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3175515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1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127F646" w14:textId="593CBD65" w:rsidR="001120CC" w:rsidRPr="00637B9A" w:rsidRDefault="004270D2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Vedúci oddelenia </w:t>
            </w:r>
            <w:del w:id="615" w:author="UV SR" w:date="2019-01-08T14:19:00Z">
              <w:r w:rsidR="001120CC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vládnych auditov</w:delText>
              </w:r>
            </w:del>
            <w:ins w:id="616" w:author="UV SR" w:date="2019-01-08T14:19:00Z">
              <w:r w:rsidRPr="004270D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vládneho auditu</w:t>
              </w:r>
            </w:ins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ESF a iných zdrojov UVA</w:t>
            </w:r>
          </w:p>
        </w:tc>
      </w:tr>
      <w:tr w:rsidR="00D5666F" w:rsidRPr="00650F8B" w14:paraId="59C5A1DE" w14:textId="77777777" w:rsidTr="003B2328">
        <w:trPr>
          <w:del w:id="617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A3ABE56" w14:textId="77777777" w:rsidR="00F73C91" w:rsidRPr="00637B9A" w:rsidRDefault="00F73C91" w:rsidP="00F73C91">
            <w:pPr>
              <w:ind w:right="565"/>
              <w:rPr>
                <w:del w:id="618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AA49946" w14:textId="77777777" w:rsidR="00F73C91" w:rsidRPr="00637B9A" w:rsidRDefault="00F73C91" w:rsidP="00F73C91">
            <w:pPr>
              <w:ind w:right="565"/>
              <w:jc w:val="center"/>
              <w:rPr>
                <w:del w:id="619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798D676" w14:textId="77777777" w:rsidR="00F73C91" w:rsidRPr="00637B9A" w:rsidRDefault="00F73C91" w:rsidP="00F73C91">
            <w:pPr>
              <w:rPr>
                <w:del w:id="620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shd w:val="clear" w:color="auto" w:fill="auto"/>
          </w:tcPr>
          <w:p w14:paraId="6D686A5F" w14:textId="77777777" w:rsidR="00F73C91" w:rsidRPr="00637B9A" w:rsidRDefault="003B2328" w:rsidP="00F73C91">
            <w:pPr>
              <w:ind w:right="33"/>
              <w:rPr>
                <w:del w:id="621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622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</w:delText>
              </w:r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eferent oddelenia správneho konania UVA</w:delText>
              </w:r>
            </w:del>
          </w:p>
        </w:tc>
      </w:tr>
      <w:tr w:rsidR="00D5666F" w:rsidRPr="00650F8B" w14:paraId="67F83F9F" w14:textId="77777777" w:rsidTr="00971AD1">
        <w:trPr>
          <w:trPrChange w:id="62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2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9CE32BE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2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67D6F7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2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529731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27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2231B4F8" w14:textId="6C6454C0" w:rsidR="00F73C9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E7F3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projektov a verejného obstarávania UVA</w:t>
            </w:r>
            <w:ins w:id="628" w:author="UV SR" w:date="2019-01-08T14:19:00Z">
              <w:r w:rsidRPr="000E7F31" w:rsidDel="004270D2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D5666F" w:rsidRPr="00650F8B" w14:paraId="3731159A" w14:textId="77777777" w:rsidTr="00971AD1">
        <w:trPr>
          <w:trPrChange w:id="62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30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9AD931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31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2F0115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32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ED66E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33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634DB54C" w14:textId="60142C81" w:rsidR="00F73C9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A41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Referent projektov UVA</w:t>
            </w:r>
            <w:ins w:id="634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0E7F31" w:rsidRPr="00650F8B" w14:paraId="55B98F57" w14:textId="77777777" w:rsidTr="00971AD1">
        <w:trPr>
          <w:trHeight w:val="183"/>
          <w:trPrChange w:id="63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36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1168B7C" w14:textId="77777777" w:rsidR="000E7F31" w:rsidRPr="00637B9A" w:rsidRDefault="000E7F3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3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8F20C63" w14:textId="77777777" w:rsidR="000E7F31" w:rsidRPr="00637B9A" w:rsidRDefault="000E7F3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3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8D1DAA7" w14:textId="77777777" w:rsidR="000E7F31" w:rsidRPr="00637B9A" w:rsidRDefault="000E7F3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3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5BE0459" w14:textId="52B99500" w:rsidR="000E7F3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UVA</w:t>
            </w:r>
          </w:p>
        </w:tc>
      </w:tr>
      <w:tr w:rsidR="00D5666F" w:rsidRPr="00650F8B" w14:paraId="18FABD2E" w14:textId="77777777" w:rsidTr="00971AD1">
        <w:trPr>
          <w:trPrChange w:id="64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41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2AB259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4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ACE706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643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6CBA984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Datacentrum</w:t>
            </w:r>
          </w:p>
        </w:tc>
        <w:tc>
          <w:tcPr>
            <w:tcW w:w="4677" w:type="dxa"/>
            <w:shd w:val="clear" w:color="auto" w:fill="auto"/>
            <w:tcPrChange w:id="644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4D7191F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427EF1" w:rsidRPr="00650F8B" w14:paraId="44FC4F23" w14:textId="77777777" w:rsidTr="00971AD1">
        <w:trPr>
          <w:trPrChange w:id="64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46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4337703" w14:textId="77777777" w:rsidR="00427EF1" w:rsidRPr="00637B9A" w:rsidRDefault="00427EF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4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56974AD" w14:textId="77777777" w:rsidR="00427EF1" w:rsidRPr="00637B9A" w:rsidRDefault="00427EF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4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9ADC85F" w14:textId="77777777" w:rsidR="00427EF1" w:rsidRPr="00637B9A" w:rsidRDefault="00427EF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4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5AECAED7" w14:textId="16CE2CB2" w:rsidR="00427EF1" w:rsidRPr="00637B9A" w:rsidRDefault="00427EF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E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Konzultant podpory DC</w:t>
            </w:r>
            <w:ins w:id="650" w:author="UV SR" w:date="2019-01-08T14:19:00Z">
              <w:r w:rsidRPr="00427EF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– CPU I.</w:t>
              </w:r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427EF1" w:rsidRPr="00650F8B" w14:paraId="57767747" w14:textId="77777777" w:rsidTr="00971AD1">
        <w:trPr>
          <w:ins w:id="651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CE11BDB" w14:textId="77777777" w:rsidR="00427EF1" w:rsidRPr="00637B9A" w:rsidRDefault="00427EF1" w:rsidP="00F73C91">
            <w:pPr>
              <w:ind w:right="565"/>
              <w:rPr>
                <w:ins w:id="652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2F67753" w14:textId="77777777" w:rsidR="00427EF1" w:rsidRPr="00637B9A" w:rsidRDefault="00427EF1" w:rsidP="00F73C91">
            <w:pPr>
              <w:ind w:right="565"/>
              <w:jc w:val="center"/>
              <w:rPr>
                <w:ins w:id="653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44C9208" w14:textId="77777777" w:rsidR="00427EF1" w:rsidRPr="00637B9A" w:rsidRDefault="00427EF1" w:rsidP="00F73C91">
            <w:pPr>
              <w:rPr>
                <w:ins w:id="654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88AFF72" w14:textId="79EE205F" w:rsidR="00427EF1" w:rsidRPr="00637B9A" w:rsidRDefault="00427EF1" w:rsidP="00F73C91">
            <w:pPr>
              <w:ind w:right="33"/>
              <w:rPr>
                <w:ins w:id="655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56" w:author="UV SR" w:date="2019-01-08T14:19:00Z">
              <w:r w:rsidRPr="00427EF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Projektový koordinátor pre problematiku EÚ fondov v DataCentre</w:t>
              </w:r>
            </w:ins>
          </w:p>
        </w:tc>
      </w:tr>
      <w:tr w:rsidR="00427EF1" w:rsidRPr="00650F8B" w14:paraId="3BF54584" w14:textId="77777777" w:rsidTr="00971AD1">
        <w:trPr>
          <w:ins w:id="657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2F6AC0" w14:textId="77777777" w:rsidR="00427EF1" w:rsidRPr="00637B9A" w:rsidRDefault="00427EF1" w:rsidP="00F73C91">
            <w:pPr>
              <w:ind w:right="565"/>
              <w:rPr>
                <w:ins w:id="658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31F3944" w14:textId="77777777" w:rsidR="00427EF1" w:rsidRPr="00637B9A" w:rsidRDefault="00427EF1" w:rsidP="00F73C91">
            <w:pPr>
              <w:ind w:right="565"/>
              <w:jc w:val="center"/>
              <w:rPr>
                <w:ins w:id="659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FE4C6BD" w14:textId="77777777" w:rsidR="00427EF1" w:rsidRPr="00637B9A" w:rsidRDefault="00427EF1" w:rsidP="00F73C91">
            <w:pPr>
              <w:rPr>
                <w:ins w:id="660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6A8FCC1" w14:textId="5857069E" w:rsidR="00427EF1" w:rsidRPr="00637B9A" w:rsidRDefault="00427EF1" w:rsidP="00F73C91">
            <w:pPr>
              <w:ind w:right="33"/>
              <w:rPr>
                <w:ins w:id="661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62" w:author="UV SR" w:date="2019-01-08T14:19:00Z">
              <w:r w:rsidRPr="00427EF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informačných a komunikačných technológií</w:t>
              </w:r>
            </w:ins>
          </w:p>
        </w:tc>
      </w:tr>
      <w:tr w:rsidR="00427EF1" w:rsidRPr="00650F8B" w14:paraId="32D655F6" w14:textId="77777777" w:rsidTr="00971AD1">
        <w:trPr>
          <w:ins w:id="663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D36612C" w14:textId="77777777" w:rsidR="00427EF1" w:rsidRPr="00637B9A" w:rsidRDefault="00427EF1" w:rsidP="00F73C91">
            <w:pPr>
              <w:ind w:right="565"/>
              <w:rPr>
                <w:ins w:id="664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A3A9A37" w14:textId="77777777" w:rsidR="00427EF1" w:rsidRPr="00637B9A" w:rsidRDefault="00427EF1" w:rsidP="00F73C91">
            <w:pPr>
              <w:ind w:right="565"/>
              <w:jc w:val="center"/>
              <w:rPr>
                <w:ins w:id="665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53B29E3" w14:textId="77777777" w:rsidR="00427EF1" w:rsidRPr="00637B9A" w:rsidRDefault="00427EF1" w:rsidP="00F73C91">
            <w:pPr>
              <w:rPr>
                <w:ins w:id="666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9C2D79C" w14:textId="2C0105AD" w:rsidR="00427EF1" w:rsidRPr="00637B9A" w:rsidRDefault="00427EF1" w:rsidP="00F73C91">
            <w:pPr>
              <w:ind w:right="33"/>
              <w:rPr>
                <w:ins w:id="667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68" w:author="UV SR" w:date="2019-01-08T14:19:00Z">
              <w:r w:rsidRPr="00427EF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Asistent/zamestnanec zodpovedný za administratívnu podporu</w:t>
              </w:r>
            </w:ins>
          </w:p>
        </w:tc>
      </w:tr>
      <w:tr w:rsidR="00D5666F" w:rsidRPr="00650F8B" w14:paraId="41F5EB53" w14:textId="77777777" w:rsidTr="00971AD1">
        <w:trPr>
          <w:ins w:id="669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6384382" w14:textId="77777777" w:rsidR="00F73C91" w:rsidRPr="00637B9A" w:rsidRDefault="00F73C91" w:rsidP="00F73C91">
            <w:pPr>
              <w:ind w:right="565"/>
              <w:rPr>
                <w:ins w:id="670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782BC1A" w14:textId="77777777" w:rsidR="00F73C91" w:rsidRPr="00637B9A" w:rsidRDefault="00F73C91" w:rsidP="00F73C91">
            <w:pPr>
              <w:ind w:right="565"/>
              <w:jc w:val="center"/>
              <w:rPr>
                <w:ins w:id="671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D76FE2D" w14:textId="77777777" w:rsidR="00F73C91" w:rsidRPr="00637B9A" w:rsidRDefault="00F73C91" w:rsidP="00F73C91">
            <w:pPr>
              <w:rPr>
                <w:ins w:id="672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901B7D3" w14:textId="77777777" w:rsidR="00F73C91" w:rsidRPr="00637B9A" w:rsidRDefault="00F73C91" w:rsidP="00F73C91">
            <w:pPr>
              <w:ind w:right="33"/>
              <w:rPr>
                <w:ins w:id="673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74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Konzultant podpory DC</w:t>
              </w:r>
            </w:ins>
          </w:p>
        </w:tc>
      </w:tr>
      <w:tr w:rsidR="000F725F" w:rsidRPr="00650F8B" w14:paraId="695029E7" w14:textId="77777777" w:rsidTr="009509ED">
        <w:trPr>
          <w:trPrChange w:id="67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676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8E8D1F2" w14:textId="77777777" w:rsidR="000F725F" w:rsidRPr="00637B9A" w:rsidRDefault="000F725F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67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6CAF34D" w14:textId="77777777" w:rsidR="000F725F" w:rsidRPr="00637B9A" w:rsidRDefault="000F725F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678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2E4A844" w14:textId="77777777" w:rsidR="000F725F" w:rsidRPr="00637B9A" w:rsidRDefault="000F725F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679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391803A2" w14:textId="6449F4BF" w:rsidR="000F725F" w:rsidRPr="00637B9A" w:rsidRDefault="000F725F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ITMS - DC</w:t>
            </w:r>
          </w:p>
        </w:tc>
      </w:tr>
      <w:tr w:rsidR="0084610C" w:rsidRPr="00650F8B" w14:paraId="36F86C00" w14:textId="77777777" w:rsidTr="00971AD1">
        <w:trPr>
          <w:ins w:id="680" w:author="UV SR" w:date="2019-01-08T14:19:00Z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84610C" w:rsidRPr="00637B9A" w:rsidRDefault="0084610C" w:rsidP="00F73C91">
            <w:pPr>
              <w:ind w:right="565"/>
              <w:rPr>
                <w:ins w:id="681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1BBAAB8" w14:textId="77777777" w:rsidR="0084610C" w:rsidRPr="00637B9A" w:rsidRDefault="0084610C" w:rsidP="00F73C91">
            <w:pPr>
              <w:ind w:right="565"/>
              <w:jc w:val="center"/>
              <w:rPr>
                <w:ins w:id="682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79146F5" w14:textId="77777777" w:rsidR="0084610C" w:rsidRPr="00637B9A" w:rsidRDefault="0084610C" w:rsidP="00F73C91">
            <w:pPr>
              <w:rPr>
                <w:ins w:id="683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B5C1759" w14:textId="28A89842" w:rsidR="0084610C" w:rsidRPr="00637B9A" w:rsidRDefault="005F186E" w:rsidP="00F73C91">
            <w:pPr>
              <w:ind w:right="33"/>
              <w:rPr>
                <w:ins w:id="684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685" w:author="UV SR" w:date="2019-01-08T14:19:00Z">
              <w:r w:rsidRPr="005F186E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finančného zabezpečenia ITMS</w:t>
              </w:r>
              <w:r w:rsidRPr="005F186E" w:rsidDel="003D412D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2014+</w:t>
              </w:r>
            </w:ins>
          </w:p>
        </w:tc>
      </w:tr>
      <w:tr w:rsidR="0084610C" w:rsidRPr="00650F8B" w14:paraId="53ADAD7F" w14:textId="77777777" w:rsidTr="00971AD1">
        <w:trPr>
          <w:trPrChange w:id="68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68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73541E74" w14:textId="77777777" w:rsidR="0084610C" w:rsidRPr="00637B9A" w:rsidRDefault="0084610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tcPrChange w:id="688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D213BE7" w14:textId="77777777" w:rsidR="0084610C" w:rsidRPr="00637B9A" w:rsidRDefault="0084610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  <w:tcPrChange w:id="689" w:author="UV SR" w:date="2019-01-08T14:19:00Z">
              <w:tcPr>
                <w:tcW w:w="2127" w:type="dxa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F03FF2E" w14:textId="77777777" w:rsidR="0084610C" w:rsidRPr="00637B9A" w:rsidRDefault="0084610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677" w:type="dxa"/>
            <w:shd w:val="clear" w:color="auto" w:fill="auto"/>
            <w:tcPrChange w:id="690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7618810" w14:textId="6754F229" w:rsidR="0084610C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8B4B9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pre nastavenie finančných nástrojov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ins w:id="691" w:author="UV SR" w:date="2019-01-08T14:19:00Z">
              <w:r w:rsidRPr="008B4B9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8B4B91" w:rsidRPr="00650F8B" w14:paraId="45E93150" w14:textId="77777777" w:rsidTr="00234356">
        <w:trPr>
          <w:trHeight w:val="267"/>
          <w:trPrChange w:id="69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693" w:author="UV SR" w:date="2019-01-08T14:19:00Z">
              <w:tcPr>
                <w:tcW w:w="1560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48E5B941" w14:textId="5EB49288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pôdohospodárstva  a rozvoja vidieka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tcPrChange w:id="694" w:author="UV SR" w:date="2019-01-08T14:19:00Z">
              <w:tcPr>
                <w:tcW w:w="992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000BD78" w14:textId="77777777" w:rsidR="008B4B91" w:rsidRPr="00637B9A" w:rsidRDefault="008B4B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MPRV SR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  <w:tcPrChange w:id="695" w:author="UV SR" w:date="2019-01-08T14:19:00Z">
              <w:tcPr>
                <w:tcW w:w="2127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277169AE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SR-ČR</w:t>
            </w:r>
          </w:p>
        </w:tc>
        <w:tc>
          <w:tcPr>
            <w:tcW w:w="4677" w:type="dxa"/>
            <w:shd w:val="clear" w:color="auto" w:fill="auto"/>
            <w:vAlign w:val="center"/>
            <w:tcPrChange w:id="696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4EFFDD2" w14:textId="2CD3E6C2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02A0AFD9" w14:textId="77777777" w:rsidTr="00234356">
        <w:trPr>
          <w:trPrChange w:id="69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tcPrChange w:id="698" w:author="UV SR" w:date="2019-01-08T14:19:00Z">
              <w:tcPr>
                <w:tcW w:w="1560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082B613E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  <w:tcPrChange w:id="699" w:author="UV SR" w:date="2019-01-08T14:19:00Z">
              <w:tcPr>
                <w:tcW w:w="992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033E317D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00" w:author="UV SR" w:date="2019-01-08T14:19:00Z">
              <w:tcPr>
                <w:tcW w:w="2127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03FD311A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701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35157C4" w14:textId="5848609D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7897356C" w14:textId="77777777" w:rsidTr="00234356">
        <w:trPr>
          <w:trPrChange w:id="70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tcPrChange w:id="703" w:author="UV SR" w:date="2019-01-08T14:19:00Z">
              <w:tcPr>
                <w:tcW w:w="1560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6986BE28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  <w:tcPrChange w:id="704" w:author="UV SR" w:date="2019-01-08T14:19:00Z">
              <w:tcPr>
                <w:tcW w:w="992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7139EE11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05" w:author="UV SR" w:date="2019-01-08T14:19:00Z">
              <w:tcPr>
                <w:tcW w:w="2127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566F000E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706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B61F8EA" w14:textId="6BAF5374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65EF5CAF" w14:textId="77777777" w:rsidTr="00234356">
        <w:trPr>
          <w:trPrChange w:id="70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tcPrChange w:id="708" w:author="UV SR" w:date="2019-01-08T14:19:00Z">
              <w:tcPr>
                <w:tcW w:w="1560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5BE9595B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  <w:tcPrChange w:id="709" w:author="UV SR" w:date="2019-01-08T14:19:00Z">
              <w:tcPr>
                <w:tcW w:w="992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2215F245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10" w:author="UV SR" w:date="2019-01-08T14:19:00Z">
              <w:tcPr>
                <w:tcW w:w="2127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EFBFE5C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711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459D939" w14:textId="60AA71C8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7F0FBF5A" w14:textId="77777777" w:rsidTr="009509ED">
        <w:trPr>
          <w:trPrChange w:id="71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13" w:author="UV SR" w:date="2019-01-08T14:19:00Z">
              <w:tcPr>
                <w:tcW w:w="1560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476FAD5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14" w:author="UV SR" w:date="2019-01-08T14:19:00Z">
              <w:tcPr>
                <w:tcW w:w="992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22598F31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15" w:author="UV SR" w:date="2019-01-08T14:19:00Z">
              <w:tcPr>
                <w:tcW w:w="2127" w:type="dxa"/>
                <w:gridSpan w:val="2"/>
                <w:vMerge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60D7013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716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355D66C" w14:textId="170F606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36979EBC" w14:textId="77777777" w:rsidTr="00EE4833">
        <w:trPr>
          <w:trHeight w:val="171"/>
          <w:trPrChange w:id="71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1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AC3A4E1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1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E99168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720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4201AA6F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SR-AT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72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54F42E0D" w14:textId="61DFDCDD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48DE9A6E" w14:textId="77777777" w:rsidTr="00EE4833">
        <w:trPr>
          <w:trPrChange w:id="72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2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94A52A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2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352058C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2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CAB91EA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26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0D09B7D8" w14:textId="6428F595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69493447" w14:textId="77777777" w:rsidTr="00EE4833">
        <w:trPr>
          <w:trPrChange w:id="72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2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ED75A4F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2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6B05533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3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5C170D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3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19122CB1" w14:textId="1262332B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05E5A82F" w14:textId="77777777" w:rsidTr="00EE4833">
        <w:trPr>
          <w:trPrChange w:id="73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3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867678D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3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1FC6B4E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3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BAD7C6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36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498B73C8" w14:textId="5C51AA86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5116506B" w14:textId="77777777" w:rsidTr="009509ED">
        <w:trPr>
          <w:trPrChange w:id="73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3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92AA2DC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3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3B6A697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4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121D26F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4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3992D586" w14:textId="778AD964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71418D3D" w14:textId="77777777" w:rsidTr="00971AD1">
        <w:trPr>
          <w:trHeight w:val="245"/>
          <w:trPrChange w:id="74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4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671D57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4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6816E728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74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51AEDAD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SR-HU</w:t>
            </w:r>
          </w:p>
        </w:tc>
        <w:tc>
          <w:tcPr>
            <w:tcW w:w="4677" w:type="dxa"/>
            <w:shd w:val="clear" w:color="auto" w:fill="auto"/>
            <w:vAlign w:val="center"/>
            <w:tcPrChange w:id="746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3C0D9CB5" w14:textId="75E371C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3DAE8A34" w14:textId="77777777" w:rsidTr="00971AD1">
        <w:trPr>
          <w:trPrChange w:id="74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4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254E97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4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E8D3D2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5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5B6F6FC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5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5D205D77" w14:textId="37AE336F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253BFEEC" w14:textId="77777777" w:rsidTr="00971AD1">
        <w:trPr>
          <w:trPrChange w:id="75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5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BF8BCE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5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074368C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5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455D751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56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2D620A90" w14:textId="30F806F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4FF5D744" w14:textId="77777777" w:rsidTr="009509ED">
        <w:trPr>
          <w:trPrChange w:id="75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5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481444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5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E250C17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6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E4DD1C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6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3A75B036" w14:textId="0DDF9619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62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Kontrolný manažér VO PS</w:delText>
              </w:r>
            </w:del>
            <w:ins w:id="763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pre informovanie a komunikáciu PS</w:t>
              </w:r>
            </w:ins>
          </w:p>
        </w:tc>
      </w:tr>
      <w:tr w:rsidR="008B4B91" w:rsidRPr="00650F8B" w14:paraId="477570A1" w14:textId="77777777" w:rsidTr="00971AD1">
        <w:trPr>
          <w:trPrChange w:id="76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65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9AF579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6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6BFE3A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6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A8CF5BA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68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7CBBB0AA" w14:textId="558DE564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69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 pre informovanie a komunikáciu PS</w:delText>
              </w:r>
            </w:del>
            <w:ins w:id="770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Kontrolný manažér VO PS</w:t>
              </w:r>
            </w:ins>
          </w:p>
        </w:tc>
      </w:tr>
      <w:tr w:rsidR="008B4B91" w:rsidRPr="00650F8B" w14:paraId="422DCC5A" w14:textId="77777777" w:rsidTr="00971AD1">
        <w:trPr>
          <w:trPrChange w:id="77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7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F6EA88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7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3442D4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774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798A5F9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PL-SR</w:t>
            </w:r>
          </w:p>
        </w:tc>
        <w:tc>
          <w:tcPr>
            <w:tcW w:w="4677" w:type="dxa"/>
            <w:shd w:val="clear" w:color="auto" w:fill="auto"/>
            <w:vAlign w:val="center"/>
            <w:tcPrChange w:id="775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4C826A1E" w14:textId="3FA622E4" w:rsidR="008B4B91" w:rsidRPr="00637B9A" w:rsidRDefault="00C6786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</w:t>
            </w:r>
            <w:del w:id="776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programovania</w:delText>
              </w:r>
            </w:del>
            <w:ins w:id="777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pre informovanie a komunikáciu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</w:t>
            </w:r>
            <w:ins w:id="778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8B4B91" w:rsidRPr="00650F8B" w14:paraId="197C7DD6" w14:textId="77777777" w:rsidTr="00971AD1">
        <w:trPr>
          <w:trPrChange w:id="77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80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2056F2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81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5866943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82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0810270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83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10474706" w14:textId="63955E71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84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Projektový manažér</w:delText>
              </w:r>
            </w:del>
            <w:ins w:id="785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programovania</w:t>
              </w:r>
            </w:ins>
            <w:r w:rsidR="008B4B9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</w:t>
            </w:r>
          </w:p>
        </w:tc>
      </w:tr>
      <w:tr w:rsidR="008B4B91" w:rsidRPr="00650F8B" w14:paraId="67D85519" w14:textId="77777777" w:rsidTr="00971AD1">
        <w:trPr>
          <w:trPrChange w:id="78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8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7F42740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8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C92980B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8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EDFB703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90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577CBFD6" w14:textId="7454F82E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791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Kontrolný</w:delText>
              </w:r>
            </w:del>
            <w:ins w:id="792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Projektový</w:t>
              </w:r>
            </w:ins>
            <w:r w:rsidR="008B4B9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manažér PS</w:t>
            </w:r>
          </w:p>
        </w:tc>
      </w:tr>
      <w:tr w:rsidR="008B4B91" w:rsidRPr="00650F8B" w14:paraId="3358DDCF" w14:textId="77777777" w:rsidTr="00971AD1">
        <w:trPr>
          <w:trPrChange w:id="79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79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145908C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79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4C73D5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79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A896E2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797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45539A72" w14:textId="7AC1E276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Kontrolný manažér </w:t>
            </w:r>
            <w:del w:id="798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VO </w:delText>
              </w:r>
            </w:del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PS</w:t>
            </w:r>
          </w:p>
        </w:tc>
      </w:tr>
      <w:tr w:rsidR="008B4B91" w:rsidRPr="00650F8B" w14:paraId="33249E60" w14:textId="77777777" w:rsidTr="00971AD1">
        <w:trPr>
          <w:trPrChange w:id="79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00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342123B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01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8C25EF0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02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3C1009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03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7E4188A8" w14:textId="7B19BC7A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04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 pre informovanie a komunikáciu PS</w:delText>
              </w:r>
            </w:del>
            <w:ins w:id="805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Kontrolný manažér VO PS</w:t>
              </w:r>
            </w:ins>
          </w:p>
        </w:tc>
      </w:tr>
      <w:tr w:rsidR="008B4B91" w:rsidRPr="00650F8B" w14:paraId="45F6E782" w14:textId="77777777" w:rsidTr="00971AD1">
        <w:trPr>
          <w:trPrChange w:id="80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0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EDCA0C5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0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1105B8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809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3B93A86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ENI  HU-SR-RO-UA</w:t>
            </w:r>
          </w:p>
        </w:tc>
        <w:tc>
          <w:tcPr>
            <w:tcW w:w="4677" w:type="dxa"/>
            <w:shd w:val="clear" w:color="auto" w:fill="auto"/>
            <w:vAlign w:val="center"/>
            <w:tcPrChange w:id="810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2AB03BE7" w14:textId="25609F04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</w:t>
            </w:r>
            <w:del w:id="811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programovania</w:delText>
              </w:r>
            </w:del>
            <w:ins w:id="812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pre informovanie a komunikáciu</w:t>
              </w:r>
            </w:ins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</w:t>
            </w:r>
          </w:p>
        </w:tc>
      </w:tr>
      <w:tr w:rsidR="008B4B91" w:rsidRPr="00650F8B" w14:paraId="6240ABAC" w14:textId="77777777" w:rsidTr="00971AD1">
        <w:trPr>
          <w:trPrChange w:id="81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1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C1C30DB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1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08B181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1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3286F6C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17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41472AC5" w14:textId="06C11853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18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Projektový manažér</w:delText>
              </w:r>
            </w:del>
            <w:ins w:id="819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programovania</w:t>
              </w:r>
            </w:ins>
            <w:r w:rsidR="008B4B9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</w:t>
            </w:r>
          </w:p>
        </w:tc>
      </w:tr>
      <w:tr w:rsidR="008B4B91" w:rsidRPr="00650F8B" w14:paraId="1805D6C1" w14:textId="77777777" w:rsidTr="00971AD1">
        <w:trPr>
          <w:trPrChange w:id="82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21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606C9BD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22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2D7632D9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23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2A898AD8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24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79A05C67" w14:textId="38CEE0A6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25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Kontrolný</w:delText>
              </w:r>
            </w:del>
            <w:ins w:id="826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Projektový</w:t>
              </w:r>
            </w:ins>
            <w:r w:rsidR="008B4B9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manažér PS</w:t>
            </w:r>
          </w:p>
        </w:tc>
      </w:tr>
      <w:tr w:rsidR="008B4B91" w:rsidRPr="00650F8B" w14:paraId="38709CE5" w14:textId="77777777" w:rsidTr="00971AD1">
        <w:trPr>
          <w:trPrChange w:id="82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2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30C5CFE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29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C583C8F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30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6018344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31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1B9B8601" w14:textId="738D187E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Kontrolný manažér </w:t>
            </w:r>
            <w:del w:id="832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VO </w:delText>
              </w:r>
            </w:del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PS</w:t>
            </w:r>
          </w:p>
        </w:tc>
      </w:tr>
      <w:tr w:rsidR="008B4B91" w:rsidRPr="00650F8B" w14:paraId="24AD0BC2" w14:textId="77777777" w:rsidTr="00971AD1">
        <w:trPr>
          <w:trPrChange w:id="833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34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533FD070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35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522C2AF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36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0378E3C8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37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4FC71CEA" w14:textId="06F191F6" w:rsidR="008B4B91" w:rsidRPr="00637B9A" w:rsidRDefault="00F73C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38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 pre informovanie a komunikáciu PS</w:delText>
              </w:r>
            </w:del>
            <w:ins w:id="839" w:author="UV SR" w:date="2019-01-08T14:19:00Z">
              <w:r w:rsidR="008B4B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Kontrolný manažér VO PS</w:t>
              </w:r>
            </w:ins>
          </w:p>
        </w:tc>
      </w:tr>
      <w:tr w:rsidR="00C67861" w:rsidRPr="00650F8B" w14:paraId="33C0C9BF" w14:textId="77777777" w:rsidTr="00971AD1">
        <w:trPr>
          <w:trPrChange w:id="840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  <w:tcPrChange w:id="841" w:author="UV SR" w:date="2019-01-08T14:19:00Z">
              <w:tcPr>
                <w:tcW w:w="1560" w:type="dxa"/>
                <w:gridSpan w:val="2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1DA8E7A6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992" w:type="dxa"/>
            <w:vMerge w:val="restart"/>
            <w:vAlign w:val="center"/>
            <w:tcPrChange w:id="842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73CB7A6F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2127" w:type="dxa"/>
            <w:vAlign w:val="center"/>
            <w:tcPrChange w:id="843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6024D7D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677" w:type="dxa"/>
            <w:shd w:val="clear" w:color="auto" w:fill="auto"/>
            <w:vAlign w:val="center"/>
            <w:tcPrChange w:id="844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0078C240" w14:textId="38BE760D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C67861" w:rsidRPr="00650F8B" w14:paraId="74BC470E" w14:textId="77777777" w:rsidTr="00971AD1">
        <w:trPr>
          <w:trPrChange w:id="845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46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6087C9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47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EA01718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848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2EA29CF8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677" w:type="dxa"/>
            <w:shd w:val="clear" w:color="auto" w:fill="auto"/>
            <w:vAlign w:val="center"/>
            <w:tcPrChange w:id="849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2F6C9C7D" w14:textId="7C794B54" w:rsidR="00C67861" w:rsidRPr="00637B9A" w:rsidRDefault="00F73C9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50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Manažér programu</w:delText>
              </w:r>
            </w:del>
            <w:ins w:id="851" w:author="UV SR" w:date="2019-01-08T14:19:00Z">
              <w:r w:rsidR="00C6786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Kontrolný manažér</w:t>
              </w:r>
            </w:ins>
            <w:r w:rsidR="00C6786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PSEU</w:t>
            </w:r>
          </w:p>
        </w:tc>
      </w:tr>
      <w:tr w:rsidR="00C67861" w:rsidRPr="00650F8B" w14:paraId="63F1307E" w14:textId="77777777" w:rsidTr="00971AD1">
        <w:trPr>
          <w:trPrChange w:id="85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5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5FECBE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54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4AE116B0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55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3830399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56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2D1D9BDD" w14:textId="544BC1DC" w:rsidR="00C67861" w:rsidRPr="00637B9A" w:rsidRDefault="00F73C9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857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Kontrolný manažér</w:delText>
              </w:r>
            </w:del>
            <w:ins w:id="858" w:author="UV SR" w:date="2019-01-08T14:19:00Z">
              <w:r w:rsidR="00C6786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Manažér programu</w:t>
              </w:r>
            </w:ins>
            <w:r w:rsidR="00C67861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PSEU</w:t>
            </w:r>
          </w:p>
        </w:tc>
      </w:tr>
      <w:tr w:rsidR="00C67861" w:rsidRPr="00650F8B" w14:paraId="39524BBA" w14:textId="77777777" w:rsidTr="00971AD1">
        <w:trPr>
          <w:trPrChange w:id="859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  <w:tcPrChange w:id="860" w:author="UV SR" w:date="2019-01-08T14:19:00Z">
              <w:tcPr>
                <w:tcW w:w="1560" w:type="dxa"/>
                <w:gridSpan w:val="2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36DE4F5B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992" w:type="dxa"/>
            <w:vMerge w:val="restart"/>
            <w:vAlign w:val="center"/>
            <w:tcPrChange w:id="861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09971A06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MDaV SR</w:t>
            </w:r>
          </w:p>
        </w:tc>
        <w:tc>
          <w:tcPr>
            <w:tcW w:w="2127" w:type="dxa"/>
            <w:vMerge w:val="restart"/>
            <w:vAlign w:val="center"/>
            <w:tcPrChange w:id="862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04CE01F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ESPON 2020</w:t>
            </w:r>
          </w:p>
        </w:tc>
        <w:tc>
          <w:tcPr>
            <w:tcW w:w="4677" w:type="dxa"/>
            <w:shd w:val="clear" w:color="auto" w:fill="auto"/>
            <w:vAlign w:val="center"/>
            <w:tcPrChange w:id="863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23135FE3" w14:textId="24D0B0D6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C67861" w:rsidRPr="00650F8B" w14:paraId="6C0E0D3C" w14:textId="77777777" w:rsidTr="00971AD1">
        <w:trPr>
          <w:trPrChange w:id="864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865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52FE441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866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3954689B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867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63DD7B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  <w:tcPrChange w:id="868" w:author="UV SR" w:date="2019-01-08T14:19:00Z">
              <w:tcPr>
                <w:tcW w:w="4111" w:type="dxa"/>
                <w:shd w:val="clear" w:color="auto" w:fill="auto"/>
                <w:vAlign w:val="center"/>
              </w:tcPr>
            </w:tcPrChange>
          </w:tcPr>
          <w:p w14:paraId="3D89D71B" w14:textId="751CBFEE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ESPON</w:t>
            </w:r>
          </w:p>
        </w:tc>
      </w:tr>
      <w:tr w:rsidR="00C67861" w:rsidRPr="00650F8B" w14:paraId="3D9B6943" w14:textId="77777777" w:rsidTr="00971AD1">
        <w:trPr>
          <w:trHeight w:val="205"/>
          <w:trPrChange w:id="869" w:author="UV SR" w:date="2019-01-08T14:19:00Z">
            <w:trPr>
              <w:gridBefore w:val="1"/>
              <w:gridAfter w:val="0"/>
              <w:trHeight w:val="205"/>
            </w:trPr>
          </w:trPrChange>
        </w:trPr>
        <w:tc>
          <w:tcPr>
            <w:tcW w:w="1560" w:type="dxa"/>
            <w:tcBorders>
              <w:left w:val="single" w:sz="4" w:space="0" w:color="auto"/>
            </w:tcBorders>
            <w:vAlign w:val="center"/>
            <w:tcPrChange w:id="870" w:author="UV SR" w:date="2019-01-08T14:19:00Z">
              <w:tcPr>
                <w:tcW w:w="1560" w:type="dxa"/>
                <w:gridSpan w:val="2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721E9C3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</w:tc>
        <w:tc>
          <w:tcPr>
            <w:tcW w:w="992" w:type="dxa"/>
            <w:vAlign w:val="center"/>
            <w:tcPrChange w:id="871" w:author="UV SR" w:date="2019-01-08T14:19:00Z">
              <w:tcPr>
                <w:tcW w:w="992" w:type="dxa"/>
                <w:gridSpan w:val="2"/>
                <w:vAlign w:val="center"/>
              </w:tcPr>
            </w:tcPrChange>
          </w:tcPr>
          <w:p w14:paraId="1B5D1AF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BSK</w:t>
            </w:r>
          </w:p>
        </w:tc>
        <w:tc>
          <w:tcPr>
            <w:tcW w:w="2127" w:type="dxa"/>
            <w:vAlign w:val="center"/>
            <w:tcPrChange w:id="872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5DE150B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677" w:type="dxa"/>
            <w:shd w:val="clear" w:color="auto" w:fill="auto"/>
            <w:vAlign w:val="center"/>
            <w:tcPrChange w:id="873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7E2A9DE" w14:textId="6AFC048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C6786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  <w:ins w:id="874" w:author="UV SR" w:date="2019-01-08T14:19:00Z">
              <w:r w:rsidRPr="00C67861" w:rsidDel="00030877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C67861" w:rsidRPr="00650F8B" w14:paraId="306AB965" w14:textId="77777777" w:rsidTr="00971AD1">
        <w:trPr>
          <w:trHeight w:val="205"/>
          <w:trPrChange w:id="875" w:author="UV SR" w:date="2019-01-08T14:19:00Z">
            <w:trPr>
              <w:gridBefore w:val="1"/>
              <w:gridAfter w:val="0"/>
              <w:trHeight w:val="205"/>
            </w:trPr>
          </w:trPrChange>
        </w:trPr>
        <w:tc>
          <w:tcPr>
            <w:tcW w:w="1560" w:type="dxa"/>
            <w:tcBorders>
              <w:left w:val="single" w:sz="4" w:space="0" w:color="auto"/>
            </w:tcBorders>
            <w:vAlign w:val="center"/>
            <w:tcPrChange w:id="876" w:author="UV SR" w:date="2019-01-08T14:19:00Z">
              <w:tcPr>
                <w:tcW w:w="1560" w:type="dxa"/>
                <w:gridSpan w:val="2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E22115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</w:tc>
        <w:tc>
          <w:tcPr>
            <w:tcW w:w="992" w:type="dxa"/>
            <w:vAlign w:val="center"/>
            <w:tcPrChange w:id="877" w:author="UV SR" w:date="2019-01-08T14:19:00Z">
              <w:tcPr>
                <w:tcW w:w="992" w:type="dxa"/>
                <w:gridSpan w:val="2"/>
                <w:vAlign w:val="center"/>
              </w:tcPr>
            </w:tcPrChange>
          </w:tcPr>
          <w:p w14:paraId="4C004D49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42A1CE1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  <w:tcPrChange w:id="878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546B7F9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rodovej rovnosti a rovnosti príležitostí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879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B0B0279" w14:textId="795907EF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C7780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Gestor </w:t>
            </w:r>
            <w:del w:id="880" w:author="UV SR" w:date="2019-01-08T14:19:00Z">
              <w:r w:rsidR="00F73C91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horizontálneho princípu </w:delText>
              </w:r>
              <w:r w:rsidR="0028112D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RMŽND</w:delText>
              </w:r>
            </w:del>
            <w:ins w:id="881" w:author="UV SR" w:date="2019-01-08T14:19:00Z">
              <w:r w:rsidRPr="00C7780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horizontálnych princípov RMŽ a</w:t>
              </w:r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 </w:t>
              </w:r>
              <w:r w:rsidRPr="00C77801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ND</w:t>
              </w:r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</w:tr>
      <w:tr w:rsidR="00C67861" w:rsidRPr="00650F8B" w14:paraId="65BB7786" w14:textId="77777777" w:rsidTr="00971AD1">
        <w:trPr>
          <w:trHeight w:val="233"/>
          <w:trPrChange w:id="882" w:author="UV SR" w:date="2019-01-08T14:19:00Z">
            <w:trPr>
              <w:gridBefore w:val="1"/>
              <w:gridAfter w:val="0"/>
              <w:trHeight w:val="205"/>
            </w:trPr>
          </w:trPrChange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  <w:tcPrChange w:id="883" w:author="UV SR" w:date="2019-01-08T14:19:00Z">
              <w:tcPr>
                <w:tcW w:w="1560" w:type="dxa"/>
                <w:gridSpan w:val="2"/>
                <w:vMerge w:val="restart"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09571E9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</w:tc>
        <w:tc>
          <w:tcPr>
            <w:tcW w:w="992" w:type="dxa"/>
            <w:vMerge w:val="restart"/>
            <w:vAlign w:val="center"/>
            <w:tcPrChange w:id="884" w:author="UV SR" w:date="2019-01-08T14:19:00Z">
              <w:tcPr>
                <w:tcW w:w="992" w:type="dxa"/>
                <w:gridSpan w:val="2"/>
                <w:vMerge w:val="restart"/>
                <w:vAlign w:val="center"/>
              </w:tcPr>
            </w:tcPrChange>
          </w:tcPr>
          <w:p w14:paraId="6E3CC0CC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2BBD3252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885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14402FF6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7D7C9E5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sociálnej a rodinnej politiky/ Sekcia kontroly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886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0D49095" w14:textId="2F83E3A0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FEAD</w:t>
            </w:r>
          </w:p>
        </w:tc>
      </w:tr>
      <w:tr w:rsidR="00C67861" w:rsidRPr="00650F8B" w14:paraId="6BB5DFAE" w14:textId="77777777" w:rsidTr="00971AD1">
        <w:trPr>
          <w:trPrChange w:id="887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888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47B12327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tcPrChange w:id="889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719E6BB4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tcPrChange w:id="890" w:author="UV SR" w:date="2019-01-08T14:19:00Z">
              <w:tcPr>
                <w:tcW w:w="2127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596BEB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  <w:tcPrChange w:id="891" w:author="UV SR" w:date="2019-01-08T14:19:00Z">
              <w:tcPr>
                <w:tcW w:w="411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3205DA8" w14:textId="68B2D43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C67861" w:rsidRPr="00650F8B" w14:paraId="33610C48" w14:textId="77777777" w:rsidTr="00971AD1">
        <w:trPr>
          <w:trPrChange w:id="89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tcPrChange w:id="893" w:author="UV SR" w:date="2019-01-08T14:19:00Z">
              <w:tcPr>
                <w:tcW w:w="15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1B18531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894" w:author="UV SR" w:date="2019-01-08T14:19:00Z">
              <w:tcPr>
                <w:tcW w:w="992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0F395422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MŠVVaŠ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895" w:author="UV SR" w:date="2019-01-08T14:19:00Z">
              <w:tcPr>
                <w:tcW w:w="212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55D529A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tcPrChange w:id="896" w:author="UV SR" w:date="2019-01-08T14:19:00Z">
              <w:tcPr>
                <w:tcW w:w="411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836A4E8" w14:textId="72610244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C67861" w:rsidRPr="00650F8B" w14:paraId="35765E3F" w14:textId="77777777" w:rsidTr="00EA074F">
        <w:trPr>
          <w:trHeight w:val="920"/>
          <w:ins w:id="897" w:author="UV SR" w:date="2019-01-08T14:19:00Z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94EB13" w14:textId="00525D3A" w:rsidR="00C67861" w:rsidRPr="00637B9A" w:rsidRDefault="00C67861" w:rsidP="00C67861">
            <w:pPr>
              <w:rPr>
                <w:ins w:id="898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ins w:id="899" w:author="UV SR" w:date="2019-01-08T14:19:00Z">
              <w:r w:rsidRPr="00637B9A">
                <w:rPr>
                  <w:rFonts w:ascii="Times New Roman" w:eastAsia="Times New Roman" w:hAnsi="Times New Roman" w:cs="Times New Roman"/>
                  <w:b/>
                  <w:noProof/>
                  <w:sz w:val="20"/>
                  <w:szCs w:val="20"/>
                  <w:lang w:eastAsia="sk-SK"/>
                </w:rPr>
                <w:t>Ministerstvo školstva, vedy, výskumu a športu SR</w:t>
              </w:r>
            </w:ins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00B156A" w14:textId="0EA90388" w:rsidR="00C67861" w:rsidRPr="00637B9A" w:rsidRDefault="00C67861" w:rsidP="00C67861">
            <w:pPr>
              <w:jc w:val="center"/>
              <w:rPr>
                <w:ins w:id="900" w:author="UV SR" w:date="2019-01-08T14:19:00Z"/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ins w:id="901" w:author="UV SR" w:date="2019-01-08T14:19:00Z">
              <w:r w:rsidRPr="00637B9A">
                <w:rPr>
                  <w:rFonts w:ascii="Times New Roman" w:eastAsia="Times New Roman" w:hAnsi="Times New Roman" w:cs="Times New Roman"/>
                  <w:b/>
                  <w:noProof/>
                  <w:sz w:val="20"/>
                  <w:szCs w:val="20"/>
                  <w:lang w:eastAsia="sk-SK"/>
                </w:rPr>
                <w:t>MŠVVaŠ SR</w:t>
              </w:r>
            </w:ins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5441515B" w14:textId="03591126" w:rsidR="00C67861" w:rsidRPr="00637B9A" w:rsidRDefault="00C67861" w:rsidP="00C67861">
            <w:pPr>
              <w:rPr>
                <w:ins w:id="902" w:author="UV SR" w:date="2019-01-08T14:19:00Z"/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ins w:id="903" w:author="UV SR" w:date="2019-01-08T14:19:00Z">
              <w:r w:rsidRPr="00A9178C"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>SŠFEÚ</w:t>
              </w:r>
              <w:r>
                <w:rPr>
                  <w:rFonts w:ascii="Times New Roman" w:eastAsia="Times New Roman" w:hAnsi="Times New Roman" w:cs="Times New Roman"/>
                  <w:bCs/>
                  <w:noProof/>
                  <w:sz w:val="20"/>
                  <w:szCs w:val="20"/>
                  <w:lang w:eastAsia="sk-SK"/>
                </w:rPr>
                <w:t xml:space="preserve"> </w:t>
              </w:r>
            </w:ins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B05B2" w14:textId="36BA382F" w:rsidR="00C67861" w:rsidRPr="00637B9A" w:rsidRDefault="00C67861" w:rsidP="00C67861">
            <w:pPr>
              <w:ind w:right="33"/>
              <w:rPr>
                <w:ins w:id="904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05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</w:t>
              </w:r>
              <w:r w:rsidRPr="00A9178C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anažér pre grafickú podporu</w:t>
              </w:r>
            </w:ins>
          </w:p>
        </w:tc>
      </w:tr>
      <w:tr w:rsidR="00C67861" w:rsidRPr="00650F8B" w14:paraId="00A739A6" w14:textId="77777777" w:rsidTr="00854566">
        <w:trPr>
          <w:trHeight w:val="470"/>
          <w:trPrChange w:id="90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  <w:tcPrChange w:id="907" w:author="UV SR" w:date="2019-01-08T14:19:00Z">
              <w:tcPr>
                <w:tcW w:w="15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63E52FE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MZVaEZ SR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tcPrChange w:id="908" w:author="UV SR" w:date="2019-01-08T14:19:00Z">
              <w:tcPr>
                <w:tcW w:w="992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6A6AF9F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MZVEZ SR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  <w:tcPrChange w:id="909" w:author="UV SR" w:date="2019-01-08T14:19:00Z">
              <w:tcPr>
                <w:tcW w:w="212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5058002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záležitostí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910" w:author="UV SR" w:date="2019-01-08T14:19:00Z">
              <w:tcPr>
                <w:tcW w:w="411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F0C946E" w14:textId="129FB27A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ZVEZ</w:t>
            </w:r>
          </w:p>
        </w:tc>
      </w:tr>
      <w:tr w:rsidR="00C67861" w:rsidRPr="00650F8B" w14:paraId="1654F536" w14:textId="77777777" w:rsidTr="00971AD1">
        <w:trPr>
          <w:trPrChange w:id="91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tcPrChange w:id="912" w:author="UV SR" w:date="2019-01-08T14:19:00Z">
              <w:tcPr>
                <w:tcW w:w="156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2A5B482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životného prostredia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913" w:author="UV SR" w:date="2019-01-08T14:19:00Z">
              <w:tcPr>
                <w:tcW w:w="992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0AECF35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MŽP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  <w:tcPrChange w:id="914" w:author="UV SR" w:date="2019-01-08T14:19:00Z">
              <w:tcPr>
                <w:tcW w:w="212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3F411648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tcPrChange w:id="915" w:author="UV SR" w:date="2019-01-08T14:19:00Z">
              <w:tcPr>
                <w:tcW w:w="411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F00A208" w14:textId="6ECF60F1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C67861" w:rsidRPr="00650F8B" w14:paraId="4D5448C5" w14:textId="77777777" w:rsidTr="00971AD1">
        <w:trPr>
          <w:trHeight w:val="483"/>
          <w:trPrChange w:id="91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917" w:author="UV SR" w:date="2019-01-08T14:19:00Z">
              <w:tcPr>
                <w:tcW w:w="1560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544FC61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tcPrChange w:id="918" w:author="UV SR" w:date="2019-01-08T14:19:00Z">
              <w:tcPr>
                <w:tcW w:w="992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136F90BD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NKÚ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  <w:tcPrChange w:id="919" w:author="UV SR" w:date="2019-01-08T14:19:00Z">
              <w:tcPr>
                <w:tcW w:w="2127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A106C77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  <w:tcPrChange w:id="920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231DE7DA" w14:textId="2202E527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C67861" w:rsidRPr="00650F8B" w14:paraId="71DB9A75" w14:textId="77777777" w:rsidTr="00971AD1">
        <w:trPr>
          <w:trPrChange w:id="92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92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464CF830" w14:textId="77777777" w:rsidR="00C67861" w:rsidRPr="00637B9A" w:rsidRDefault="00C67861" w:rsidP="00C6786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2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11DA3171" w14:textId="77777777" w:rsidR="00C67861" w:rsidRPr="00637B9A" w:rsidRDefault="00C67861" w:rsidP="00C6786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924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7AA7740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tcPrChange w:id="925" w:author="UV SR" w:date="2019-01-08T14:19:00Z">
              <w:tcPr>
                <w:tcW w:w="4111" w:type="dxa"/>
                <w:shd w:val="clear" w:color="auto" w:fill="auto"/>
              </w:tcPr>
            </w:tcPrChange>
          </w:tcPr>
          <w:p w14:paraId="051AD7F6" w14:textId="641DC6D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C67861" w:rsidRPr="00650F8B" w14:paraId="44E4668B" w14:textId="77777777" w:rsidTr="00971AD1">
        <w:trPr>
          <w:trPrChange w:id="92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92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0076F36B" w14:textId="77777777" w:rsidR="00C67861" w:rsidRPr="00637B9A" w:rsidRDefault="00C67861" w:rsidP="00C6786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tcPrChange w:id="928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E65116E" w14:textId="77777777" w:rsidR="00C67861" w:rsidRPr="00637B9A" w:rsidRDefault="00C67861" w:rsidP="00C6786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tcPrChange w:id="929" w:author="UV SR" w:date="2019-01-08T14:19:00Z">
              <w:tcPr>
                <w:tcW w:w="2127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65AA6B1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tcPrChange w:id="930" w:author="UV SR" w:date="2019-01-08T14:19:00Z">
              <w:tcPr>
                <w:tcW w:w="4111" w:type="dxa"/>
                <w:tcBorders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4EB9B1BC" w14:textId="6561C606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637B9A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C67861" w:rsidRPr="00650F8B" w14:paraId="26A8AA29" w14:textId="77777777" w:rsidTr="00971AD1">
        <w:trPr>
          <w:trPrChange w:id="93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932" w:author="UV SR" w:date="2019-01-08T14:19:00Z">
              <w:tcPr>
                <w:tcW w:w="1560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10C16D26" w14:textId="77777777" w:rsidR="00C67861" w:rsidRPr="00637B9A" w:rsidRDefault="00C67861" w:rsidP="00C6786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tcPrChange w:id="933" w:author="UV SR" w:date="2019-01-08T14:19:00Z">
              <w:tcPr>
                <w:tcW w:w="992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6784FAFB" w14:textId="77777777" w:rsidR="00C67861" w:rsidRPr="00637B9A" w:rsidRDefault="00C67861" w:rsidP="00C6786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  <w:tcPrChange w:id="934" w:author="UV SR" w:date="2019-01-08T14:19:00Z">
              <w:tcPr>
                <w:tcW w:w="2127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739D678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 II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tcPrChange w:id="935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78992836" w14:textId="72F6BC8D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štátny radca - odbor dohľadu II ÚVO</w:t>
            </w:r>
          </w:p>
        </w:tc>
      </w:tr>
      <w:tr w:rsidR="00F34663" w:rsidRPr="00650F8B" w14:paraId="7D55EABE" w14:textId="77777777" w:rsidTr="00971AD1">
        <w:trPr>
          <w:trPrChange w:id="93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93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2F94BB31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3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7DE0789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  <w:tcPrChange w:id="939" w:author="UV SR" w:date="2019-01-08T14:19:00Z">
              <w:tcPr>
                <w:tcW w:w="2127" w:type="dxa"/>
                <w:gridSpan w:val="2"/>
                <w:vMerge/>
                <w:vAlign w:val="center"/>
              </w:tcPr>
            </w:tcPrChange>
          </w:tcPr>
          <w:p w14:paraId="1BD41094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940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318CB058" w14:textId="38141E97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dohľadu II (ÚVO)</w:t>
            </w:r>
          </w:p>
        </w:tc>
      </w:tr>
      <w:tr w:rsidR="00F34663" w:rsidRPr="00650F8B" w14:paraId="0E1C05BA" w14:textId="77777777" w:rsidTr="00971AD1">
        <w:trPr>
          <w:trPrChange w:id="94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94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41B85DD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43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0EEB5F75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  <w:tcPrChange w:id="944" w:author="UV SR" w:date="2019-01-08T14:19:00Z">
              <w:tcPr>
                <w:tcW w:w="2127" w:type="dxa"/>
                <w:gridSpan w:val="2"/>
                <w:vAlign w:val="center"/>
              </w:tcPr>
            </w:tcPrChange>
          </w:tcPr>
          <w:p w14:paraId="76B9BBC1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 I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945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4E64DA6A" w14:textId="76E6511B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dohľadu I (ÚVO)</w:t>
            </w:r>
          </w:p>
        </w:tc>
      </w:tr>
      <w:tr w:rsidR="00F34663" w:rsidRPr="00650F8B" w14:paraId="46608435" w14:textId="77777777" w:rsidTr="00971AD1">
        <w:trPr>
          <w:trPrChange w:id="946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947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</w:tcBorders>
                <w:vAlign w:val="center"/>
              </w:tcPr>
            </w:tcPrChange>
          </w:tcPr>
          <w:p w14:paraId="641475A7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48" w:author="UV SR" w:date="2019-01-08T14:19:00Z">
              <w:tcPr>
                <w:tcW w:w="992" w:type="dxa"/>
                <w:gridSpan w:val="2"/>
                <w:vMerge/>
                <w:vAlign w:val="center"/>
              </w:tcPr>
            </w:tcPrChange>
          </w:tcPr>
          <w:p w14:paraId="7FF273A3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  <w:tcPrChange w:id="949" w:author="UV SR" w:date="2019-01-08T14:19:00Z">
              <w:tcPr>
                <w:tcW w:w="2127" w:type="dxa"/>
                <w:gridSpan w:val="2"/>
                <w:vMerge w:val="restart"/>
                <w:vAlign w:val="center"/>
              </w:tcPr>
            </w:tcPrChange>
          </w:tcPr>
          <w:p w14:paraId="134B2A9B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podpory implementácie fondov EÚ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950" w:author="UV SR" w:date="2019-01-08T14:19:00Z">
              <w:tcPr>
                <w:tcW w:w="4111" w:type="dxa"/>
                <w:tcBorders>
                  <w:top w:val="single" w:sz="4" w:space="0" w:color="auto"/>
                </w:tcBorders>
                <w:shd w:val="clear" w:color="auto" w:fill="auto"/>
              </w:tcPr>
            </w:tcPrChange>
          </w:tcPr>
          <w:p w14:paraId="45AE2F7C" w14:textId="4BB1D986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Ex-ante posúdenie - Odboru podpory implementácie fondov EÚ (ÚVO)</w:t>
            </w:r>
          </w:p>
        </w:tc>
      </w:tr>
      <w:tr w:rsidR="00F34663" w:rsidRPr="00650F8B" w14:paraId="13C30242" w14:textId="77777777" w:rsidTr="00971AD1">
        <w:trPr>
          <w:trPrChange w:id="951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tcPrChange w:id="952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7FBCCF20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tcPrChange w:id="953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0962F1B8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  <w:tcPrChange w:id="954" w:author="UV SR" w:date="2019-01-08T14:19:00Z">
              <w:tcPr>
                <w:tcW w:w="2127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3DFD352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955" w:author="UV SR" w:date="2019-01-08T14:19:00Z">
              <w:tcPr>
                <w:tcW w:w="411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</w:tcPr>
            </w:tcPrChange>
          </w:tcPr>
          <w:p w14:paraId="2CBAC276" w14:textId="00F2C4B9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podpory implementácie fondov EÚ (ÚVO)</w:t>
            </w:r>
          </w:p>
        </w:tc>
      </w:tr>
      <w:tr w:rsidR="00F34663" w:rsidRPr="00650F8B" w14:paraId="7882D121" w14:textId="77777777" w:rsidTr="00971AD1">
        <w:trPr>
          <w:trHeight w:val="960"/>
          <w:trPrChange w:id="956" w:author="UV SR" w:date="2019-01-08T14:19:00Z">
            <w:trPr>
              <w:gridBefore w:val="1"/>
              <w:gridAfter w:val="0"/>
              <w:trHeight w:val="752"/>
            </w:trPr>
          </w:trPrChange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tcPrChange w:id="957" w:author="UV SR" w:date="2019-01-08T14:19:00Z">
              <w:tcPr>
                <w:tcW w:w="1560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</w:tcBorders>
                <w:vAlign w:val="center"/>
              </w:tcPr>
            </w:tcPrChange>
          </w:tcPr>
          <w:p w14:paraId="3B3A6C34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tcPrChange w:id="958" w:author="UV SR" w:date="2019-01-08T14:19:00Z">
              <w:tcPr>
                <w:tcW w:w="992" w:type="dxa"/>
                <w:gridSpan w:val="2"/>
                <w:vMerge w:val="restart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4B55D2A5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PMÚ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  <w:tcPrChange w:id="959" w:author="UV SR" w:date="2019-01-08T14:19:00Z">
              <w:tcPr>
                <w:tcW w:w="2127" w:type="dxa"/>
                <w:gridSpan w:val="2"/>
                <w:tcBorders>
                  <w:top w:val="single" w:sz="4" w:space="0" w:color="auto"/>
                </w:tcBorders>
                <w:vAlign w:val="center"/>
              </w:tcPr>
            </w:tcPrChange>
          </w:tcPr>
          <w:p w14:paraId="367ECFEB" w14:textId="34E9F2DB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tcPrChange w:id="960" w:author="UV SR" w:date="2019-01-08T14:19:00Z">
              <w:tcPr>
                <w:tcW w:w="4111" w:type="dxa"/>
                <w:tcBorders>
                  <w:top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7F16E49" w14:textId="73D5F664" w:rsidR="00F34663" w:rsidRPr="00637B9A" w:rsidRDefault="007277F7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961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Referent</w:delText>
              </w:r>
            </w:del>
            <w:ins w:id="962" w:author="UV SR" w:date="2019-01-08T14:19:00Z">
              <w:r w:rsidR="00F346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="00F34663" w:rsidRPr="000042F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iaditeľ odboru</w:t>
              </w:r>
            </w:ins>
            <w:r w:rsidR="00F34663" w:rsidRPr="000042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štátnej pomoci</w:t>
            </w:r>
            <w:del w:id="963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 xml:space="preserve"> PMÚ</w:delText>
              </w:r>
            </w:del>
          </w:p>
          <w:p w14:paraId="6420D45D" w14:textId="725A4147" w:rsidR="00F34663" w:rsidRPr="00637B9A" w:rsidRDefault="00D675CA" w:rsidP="00F34663">
            <w:pPr>
              <w:ind w:right="33"/>
              <w:rPr>
                <w:ins w:id="964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965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Referent</w:delText>
              </w:r>
            </w:del>
            <w:ins w:id="966" w:author="UV SR" w:date="2019-01-08T14:19:00Z">
              <w:r w:rsidR="00F346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</w:t>
              </w:r>
              <w:r w:rsidR="00F34663" w:rsidRPr="000042F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anažér koordinácie</w:t>
              </w:r>
            </w:ins>
          </w:p>
          <w:p w14:paraId="5A7FD890" w14:textId="0B8730D0" w:rsidR="00F34663" w:rsidRPr="00637B9A" w:rsidRDefault="00F34663" w:rsidP="00F34663">
            <w:pPr>
              <w:ind w:right="33"/>
              <w:rPr>
                <w:ins w:id="967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68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V</w:t>
              </w:r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edúci oddelenia</w:t>
              </w:r>
            </w:ins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informovanosti </w:t>
            </w:r>
            <w:del w:id="969" w:author="UV SR" w:date="2019-01-08T14:19:00Z">
              <w:r w:rsidR="00D675CA"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o ŠP PMÚ</w:delText>
              </w:r>
            </w:del>
            <w:ins w:id="970" w:author="UV SR" w:date="2019-01-08T14:19:00Z"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štátnej pomoci</w:t>
              </w:r>
            </w:ins>
          </w:p>
          <w:p w14:paraId="39FB4B41" w14:textId="75A3F1EA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71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</w:t>
              </w:r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anažér informovanosti</w:t>
              </w:r>
            </w:ins>
          </w:p>
        </w:tc>
      </w:tr>
      <w:tr w:rsidR="00F34663" w:rsidRPr="00650F8B" w14:paraId="29C1703E" w14:textId="77777777" w:rsidTr="00971AD1">
        <w:trPr>
          <w:trHeight w:val="859"/>
          <w:trPrChange w:id="972" w:author="UV SR" w:date="2019-01-08T14:19:00Z">
            <w:trPr>
              <w:gridBefore w:val="1"/>
              <w:gridAfter w:val="0"/>
            </w:trPr>
          </w:trPrChange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  <w:tcPrChange w:id="973" w:author="UV SR" w:date="2019-01-08T14:19:00Z">
              <w:tcPr>
                <w:tcW w:w="1560" w:type="dxa"/>
                <w:gridSpan w:val="2"/>
                <w:vMerge/>
                <w:tcBorders>
                  <w:left w:val="single" w:sz="4" w:space="0" w:color="auto"/>
                  <w:bottom w:val="single" w:sz="4" w:space="0" w:color="auto"/>
                </w:tcBorders>
                <w:vAlign w:val="center"/>
              </w:tcPr>
            </w:tcPrChange>
          </w:tcPr>
          <w:p w14:paraId="4D9DDAFE" w14:textId="77777777" w:rsidR="00F34663" w:rsidRPr="00637B9A" w:rsidRDefault="00F34663" w:rsidP="00F34663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  <w:tcPrChange w:id="974" w:author="UV SR" w:date="2019-01-08T14:19:00Z">
              <w:tcPr>
                <w:tcW w:w="992" w:type="dxa"/>
                <w:gridSpan w:val="2"/>
                <w:vMerge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3BE733CA" w14:textId="77777777" w:rsidR="00F34663" w:rsidRPr="00637B9A" w:rsidRDefault="00F34663" w:rsidP="00F34663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  <w:tcPrChange w:id="975" w:author="UV SR" w:date="2019-01-08T14:19:00Z">
              <w:tcPr>
                <w:tcW w:w="2127" w:type="dxa"/>
                <w:gridSpan w:val="2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65EA1FEB" w14:textId="2FBFEA2E" w:rsidR="00F34663" w:rsidRPr="00637B9A" w:rsidRDefault="00F34663" w:rsidP="00F34663">
            <w:pPr>
              <w:rPr>
                <w:ins w:id="976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Útvary spojené s odhaľovaním dohôd obmedzujúcich súťaž</w:t>
            </w:r>
            <w:ins w:id="977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- </w:t>
              </w:r>
            </w:ins>
          </w:p>
          <w:p w14:paraId="2FBAAD57" w14:textId="61D76524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78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Odbor</w:t>
              </w:r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 xml:space="preserve"> Kartelov</w:t>
              </w:r>
            </w:ins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PrChange w:id="979" w:author="UV SR" w:date="2019-01-08T14:19:00Z">
              <w:tcPr>
                <w:tcW w:w="4111" w:type="dxa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5093C12" w14:textId="5C686451" w:rsidR="00F34663" w:rsidRDefault="00D675CA" w:rsidP="00F34663">
            <w:pPr>
              <w:ind w:right="33"/>
              <w:rPr>
                <w:ins w:id="980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del w:id="981" w:author="UV SR" w:date="2019-01-08T14:19:00Z">
              <w:r w:rsidRPr="00637B9A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delText>Zamestnanec v oblasti odhaľovania dohôd obmedzujúcich hospodársku súťaž</w:delText>
              </w:r>
            </w:del>
            <w:ins w:id="982" w:author="UV SR" w:date="2019-01-08T14:19:00Z">
              <w:r w:rsidR="00F34663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="00F34663"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iaditeľ odboru kartelov</w:t>
              </w:r>
            </w:ins>
          </w:p>
          <w:p w14:paraId="0E525A1B" w14:textId="77777777" w:rsidR="00F34663" w:rsidRDefault="00F34663" w:rsidP="00F34663">
            <w:pPr>
              <w:ind w:right="33"/>
              <w:rPr>
                <w:ins w:id="983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84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M</w:t>
              </w:r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anažér posudzovania podnetov</w:t>
              </w:r>
            </w:ins>
          </w:p>
          <w:p w14:paraId="1D6E1186" w14:textId="77777777" w:rsidR="00F34663" w:rsidRDefault="00F34663" w:rsidP="00F34663">
            <w:pPr>
              <w:ind w:right="33"/>
              <w:rPr>
                <w:ins w:id="985" w:author="UV SR" w:date="2019-01-08T14:19:00Z"/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ins w:id="986" w:author="UV SR" w:date="2019-01-08T14:19:00Z">
              <w:r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R</w:t>
              </w:r>
              <w:r w:rsidRPr="001656E9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sk-SK"/>
                </w:rPr>
                <w:t>iaditeľ odboru ekonomiky a Kancelárie úradu</w:t>
              </w:r>
            </w:ins>
          </w:p>
          <w:p w14:paraId="2798BE18" w14:textId="351ACCD5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</w:tbl>
    <w:p w14:paraId="70EA8809" w14:textId="1FFBB392" w:rsidR="00F73C91" w:rsidRPr="00637B9A" w:rsidRDefault="00F73C91">
      <w:pPr>
        <w:rPr>
          <w:rFonts w:ascii="Times New Roman" w:hAnsi="Times New Roman" w:cs="Times New Roman"/>
        </w:rPr>
      </w:pPr>
    </w:p>
    <w:sectPr w:rsidR="00F73C91" w:rsidRPr="00637B9A" w:rsidSect="00086E46">
      <w:headerReference w:type="default" r:id="rId7"/>
      <w:footerReference w:type="default" r:id="rId8"/>
      <w:pgSz w:w="11906" w:h="16838"/>
      <w:pgMar w:top="1560" w:right="1417" w:bottom="1702" w:left="1417" w:header="708" w:footer="708" w:gutter="0"/>
      <w:cols w:space="708"/>
      <w:docGrid w:linePitch="360"/>
      <w:sectPrChange w:id="987" w:author="UV SR" w:date="2019-01-08T14:19:00Z">
        <w:sectPr w:rsidR="00F73C91" w:rsidRPr="00637B9A" w:rsidSect="00086E46">
          <w:pgMar w:top="1417" w:right="1417" w:bottom="1702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96BC2" w14:textId="77777777" w:rsidR="004461BF" w:rsidRDefault="004461BF" w:rsidP="00F73C91">
      <w:pPr>
        <w:spacing w:after="0" w:line="240" w:lineRule="auto"/>
      </w:pPr>
      <w:r>
        <w:separator/>
      </w:r>
    </w:p>
  </w:endnote>
  <w:endnote w:type="continuationSeparator" w:id="0">
    <w:p w14:paraId="54C1F67B" w14:textId="77777777" w:rsidR="004461BF" w:rsidRDefault="004461BF" w:rsidP="00F73C91">
      <w:pPr>
        <w:spacing w:after="0" w:line="240" w:lineRule="auto"/>
      </w:pPr>
      <w:r>
        <w:continuationSeparator/>
      </w:r>
    </w:p>
  </w:endnote>
  <w:endnote w:type="continuationNotice" w:id="1">
    <w:p w14:paraId="65523A9D" w14:textId="77777777" w:rsidR="004461BF" w:rsidRDefault="004461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1455F5B0" w:rsidR="000042FA" w:rsidRDefault="000042F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AC7">
          <w:rPr>
            <w:noProof/>
          </w:rPr>
          <w:t>1</w:t>
        </w:r>
        <w:r>
          <w:fldChar w:fldCharType="end"/>
        </w:r>
      </w:p>
    </w:sdtContent>
  </w:sdt>
  <w:p w14:paraId="00E01CA7" w14:textId="77777777" w:rsidR="000042FA" w:rsidRDefault="000042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27E1B" w14:textId="77777777" w:rsidR="004461BF" w:rsidRDefault="004461BF" w:rsidP="00F73C91">
      <w:pPr>
        <w:spacing w:after="0" w:line="240" w:lineRule="auto"/>
      </w:pPr>
      <w:r>
        <w:separator/>
      </w:r>
    </w:p>
  </w:footnote>
  <w:footnote w:type="continuationSeparator" w:id="0">
    <w:p w14:paraId="76CAFD85" w14:textId="77777777" w:rsidR="004461BF" w:rsidRDefault="004461BF" w:rsidP="00F73C91">
      <w:pPr>
        <w:spacing w:after="0" w:line="240" w:lineRule="auto"/>
      </w:pPr>
      <w:r>
        <w:continuationSeparator/>
      </w:r>
    </w:p>
  </w:footnote>
  <w:footnote w:type="continuationNotice" w:id="1">
    <w:p w14:paraId="3B2DE22D" w14:textId="77777777" w:rsidR="004461BF" w:rsidRDefault="004461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76AC" w14:textId="77777777" w:rsidR="00CB7BCB" w:rsidRDefault="00CB7BCB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Šimková Kristína">
    <w15:presenceInfo w15:providerId="AD" w15:userId="S-1-5-21-776561741-602162358-839522115-14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91"/>
    <w:rsid w:val="000010E9"/>
    <w:rsid w:val="00002D8D"/>
    <w:rsid w:val="000042FA"/>
    <w:rsid w:val="000317AA"/>
    <w:rsid w:val="00086E46"/>
    <w:rsid w:val="000938D9"/>
    <w:rsid w:val="000A189A"/>
    <w:rsid w:val="000A3FD4"/>
    <w:rsid w:val="000E7F31"/>
    <w:rsid w:val="000F14A4"/>
    <w:rsid w:val="000F725F"/>
    <w:rsid w:val="001120CC"/>
    <w:rsid w:val="00133E46"/>
    <w:rsid w:val="001656E9"/>
    <w:rsid w:val="00173DF0"/>
    <w:rsid w:val="001949A2"/>
    <w:rsid w:val="001F1618"/>
    <w:rsid w:val="001F736E"/>
    <w:rsid w:val="002462B1"/>
    <w:rsid w:val="0028112D"/>
    <w:rsid w:val="002A1C21"/>
    <w:rsid w:val="002A701B"/>
    <w:rsid w:val="00306D76"/>
    <w:rsid w:val="003641D2"/>
    <w:rsid w:val="0039132C"/>
    <w:rsid w:val="003A1610"/>
    <w:rsid w:val="003A425D"/>
    <w:rsid w:val="003B2328"/>
    <w:rsid w:val="003B75C6"/>
    <w:rsid w:val="003C71C1"/>
    <w:rsid w:val="004270D2"/>
    <w:rsid w:val="00427EF1"/>
    <w:rsid w:val="00441C77"/>
    <w:rsid w:val="004461BF"/>
    <w:rsid w:val="00464B4E"/>
    <w:rsid w:val="004B29CD"/>
    <w:rsid w:val="004B4B92"/>
    <w:rsid w:val="004E78F5"/>
    <w:rsid w:val="00513FF6"/>
    <w:rsid w:val="00514516"/>
    <w:rsid w:val="005446E7"/>
    <w:rsid w:val="0058656D"/>
    <w:rsid w:val="00592F44"/>
    <w:rsid w:val="005E29AB"/>
    <w:rsid w:val="005F186E"/>
    <w:rsid w:val="0062656C"/>
    <w:rsid w:val="00637B9A"/>
    <w:rsid w:val="0064357D"/>
    <w:rsid w:val="006503B8"/>
    <w:rsid w:val="00650F8B"/>
    <w:rsid w:val="00664CDB"/>
    <w:rsid w:val="006713FC"/>
    <w:rsid w:val="0067782D"/>
    <w:rsid w:val="006A074D"/>
    <w:rsid w:val="006D4B98"/>
    <w:rsid w:val="006E4310"/>
    <w:rsid w:val="007277F7"/>
    <w:rsid w:val="00745472"/>
    <w:rsid w:val="007578C8"/>
    <w:rsid w:val="00780237"/>
    <w:rsid w:val="007B4443"/>
    <w:rsid w:val="007C07CC"/>
    <w:rsid w:val="007D2499"/>
    <w:rsid w:val="007F32A9"/>
    <w:rsid w:val="0084610C"/>
    <w:rsid w:val="00894AC7"/>
    <w:rsid w:val="008A02A4"/>
    <w:rsid w:val="008A032B"/>
    <w:rsid w:val="008B0B6D"/>
    <w:rsid w:val="008B4B91"/>
    <w:rsid w:val="008C6DF0"/>
    <w:rsid w:val="008D588F"/>
    <w:rsid w:val="008F433D"/>
    <w:rsid w:val="009509ED"/>
    <w:rsid w:val="009705E2"/>
    <w:rsid w:val="00971AD1"/>
    <w:rsid w:val="00976B3B"/>
    <w:rsid w:val="00A46EEC"/>
    <w:rsid w:val="00A61C9B"/>
    <w:rsid w:val="00A9178C"/>
    <w:rsid w:val="00A97EFB"/>
    <w:rsid w:val="00AA2C57"/>
    <w:rsid w:val="00AD3A72"/>
    <w:rsid w:val="00AF399A"/>
    <w:rsid w:val="00B30C4F"/>
    <w:rsid w:val="00B50C8E"/>
    <w:rsid w:val="00B907D5"/>
    <w:rsid w:val="00BB4A66"/>
    <w:rsid w:val="00BB6029"/>
    <w:rsid w:val="00BD4AA1"/>
    <w:rsid w:val="00BF2A81"/>
    <w:rsid w:val="00C372B0"/>
    <w:rsid w:val="00C45A83"/>
    <w:rsid w:val="00C469B8"/>
    <w:rsid w:val="00C619EF"/>
    <w:rsid w:val="00C67861"/>
    <w:rsid w:val="00C77801"/>
    <w:rsid w:val="00C80749"/>
    <w:rsid w:val="00CA78AB"/>
    <w:rsid w:val="00CB04B0"/>
    <w:rsid w:val="00CB25F3"/>
    <w:rsid w:val="00CB7BCB"/>
    <w:rsid w:val="00CC0594"/>
    <w:rsid w:val="00CC2212"/>
    <w:rsid w:val="00CE086B"/>
    <w:rsid w:val="00D212BF"/>
    <w:rsid w:val="00D32C9B"/>
    <w:rsid w:val="00D46099"/>
    <w:rsid w:val="00D46DF8"/>
    <w:rsid w:val="00D5666F"/>
    <w:rsid w:val="00D66A81"/>
    <w:rsid w:val="00D675CA"/>
    <w:rsid w:val="00D83A1A"/>
    <w:rsid w:val="00DB3983"/>
    <w:rsid w:val="00DE776D"/>
    <w:rsid w:val="00EC7263"/>
    <w:rsid w:val="00ED5592"/>
    <w:rsid w:val="00EF614D"/>
    <w:rsid w:val="00F124A4"/>
    <w:rsid w:val="00F142ED"/>
    <w:rsid w:val="00F25F7D"/>
    <w:rsid w:val="00F33A4D"/>
    <w:rsid w:val="00F34663"/>
    <w:rsid w:val="00F73C91"/>
    <w:rsid w:val="00F767A1"/>
    <w:rsid w:val="00FB195A"/>
    <w:rsid w:val="00FE0A2E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017C1366-A34A-43E1-9D75-1926ECA9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10B34-1807-4E50-B7F5-85F24BA0E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1621</Words>
  <Characters>9244</Characters>
  <Application>Microsoft Office Word</Application>
  <DocSecurity>0</DocSecurity>
  <Lines>77</Lines>
  <Paragraphs>21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Šimková Kristína</cp:lastModifiedBy>
  <cp:revision>3</cp:revision>
  <cp:lastPrinted>2017-05-31T13:48:00Z</cp:lastPrinted>
  <dcterms:created xsi:type="dcterms:W3CDTF">2019-01-09T08:50:00Z</dcterms:created>
  <dcterms:modified xsi:type="dcterms:W3CDTF">2019-01-09T08:50:00Z</dcterms:modified>
</cp:coreProperties>
</file>